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688" w:rsidRPr="00E73A73" w:rsidRDefault="00870688" w:rsidP="00870688">
      <w:pPr>
        <w:pStyle w:val="a9"/>
        <w:jc w:val="center"/>
        <w:rPr>
          <w:rFonts w:ascii="Times New Roman" w:hAnsi="Times New Roman" w:cs="Times New Roman"/>
          <w:sz w:val="28"/>
          <w:szCs w:val="28"/>
        </w:rPr>
      </w:pPr>
      <w:r w:rsidRPr="00E73A73">
        <w:rPr>
          <w:rFonts w:ascii="Times New Roman" w:hAnsi="Times New Roman" w:cs="Times New Roman"/>
          <w:sz w:val="28"/>
          <w:szCs w:val="28"/>
        </w:rPr>
        <w:t>Министерство образования</w:t>
      </w:r>
      <w:r>
        <w:rPr>
          <w:rFonts w:ascii="Times New Roman" w:hAnsi="Times New Roman" w:cs="Times New Roman"/>
          <w:sz w:val="28"/>
          <w:szCs w:val="28"/>
        </w:rPr>
        <w:t xml:space="preserve"> и науки Тамбовской</w:t>
      </w:r>
      <w:r w:rsidRPr="00E73A73">
        <w:rPr>
          <w:rFonts w:ascii="Times New Roman" w:hAnsi="Times New Roman" w:cs="Times New Roman"/>
          <w:sz w:val="28"/>
          <w:szCs w:val="28"/>
        </w:rPr>
        <w:t xml:space="preserve"> области</w:t>
      </w:r>
    </w:p>
    <w:p w:rsidR="00870688" w:rsidRPr="00E73A73" w:rsidRDefault="00870688" w:rsidP="00870688">
      <w:pPr>
        <w:pStyle w:val="a9"/>
        <w:jc w:val="center"/>
        <w:rPr>
          <w:rFonts w:ascii="Times New Roman" w:hAnsi="Times New Roman" w:cs="Times New Roman"/>
          <w:sz w:val="28"/>
          <w:szCs w:val="28"/>
        </w:rPr>
      </w:pPr>
      <w:r>
        <w:rPr>
          <w:rFonts w:ascii="Times New Roman" w:hAnsi="Times New Roman" w:cs="Times New Roman"/>
          <w:sz w:val="28"/>
          <w:szCs w:val="28"/>
        </w:rPr>
        <w:t>Тамбовское областное г</w:t>
      </w:r>
      <w:r w:rsidRPr="00E73A73">
        <w:rPr>
          <w:rFonts w:ascii="Times New Roman" w:hAnsi="Times New Roman" w:cs="Times New Roman"/>
          <w:sz w:val="28"/>
          <w:szCs w:val="28"/>
        </w:rPr>
        <w:t>осударственное бюджетное профессиональное образователь</w:t>
      </w:r>
      <w:r>
        <w:rPr>
          <w:rFonts w:ascii="Times New Roman" w:hAnsi="Times New Roman" w:cs="Times New Roman"/>
          <w:sz w:val="28"/>
          <w:szCs w:val="28"/>
        </w:rPr>
        <w:t>ное учреждение «Уваровский политехнический колледж</w:t>
      </w:r>
      <w:r w:rsidRPr="00E73A73">
        <w:rPr>
          <w:rFonts w:ascii="Times New Roman" w:hAnsi="Times New Roman" w:cs="Times New Roman"/>
          <w:sz w:val="28"/>
          <w:szCs w:val="28"/>
        </w:rPr>
        <w:t>»</w:t>
      </w:r>
    </w:p>
    <w:p w:rsidR="00870688" w:rsidRPr="00E73A73" w:rsidRDefault="00870688" w:rsidP="00870688">
      <w:pPr>
        <w:pStyle w:val="a9"/>
        <w:rPr>
          <w:rFonts w:ascii="Times New Roman" w:hAnsi="Times New Roman" w:cs="Times New Roman"/>
          <w:sz w:val="28"/>
          <w:szCs w:val="28"/>
        </w:rPr>
      </w:pPr>
    </w:p>
    <w:p w:rsidR="00815F46" w:rsidRPr="00815F46" w:rsidRDefault="00815F46" w:rsidP="00815F46">
      <w:pPr>
        <w:spacing w:after="200" w:line="276" w:lineRule="auto"/>
        <w:jc w:val="center"/>
        <w:rPr>
          <w:rFonts w:ascii="Times New Roman" w:hAnsi="Times New Roman" w:cs="Times New Roman"/>
          <w:b/>
          <w:sz w:val="28"/>
          <w:szCs w:val="28"/>
        </w:rPr>
      </w:pPr>
    </w:p>
    <w:p w:rsidR="00815F46" w:rsidRPr="00815F46" w:rsidRDefault="00815F46" w:rsidP="00815F46">
      <w:pPr>
        <w:spacing w:after="200" w:line="276" w:lineRule="auto"/>
        <w:jc w:val="center"/>
        <w:rPr>
          <w:rFonts w:ascii="Times New Roman" w:hAnsi="Times New Roman" w:cs="Times New Roman"/>
          <w:b/>
          <w:sz w:val="28"/>
          <w:szCs w:val="28"/>
        </w:rPr>
      </w:pPr>
    </w:p>
    <w:p w:rsidR="00815F46" w:rsidRPr="00815F46" w:rsidRDefault="00815F46" w:rsidP="003F65CF">
      <w:pPr>
        <w:spacing w:after="200" w:line="276" w:lineRule="auto"/>
        <w:rPr>
          <w:rFonts w:ascii="Times New Roman" w:hAnsi="Times New Roman" w:cs="Times New Roman"/>
          <w:b/>
          <w:sz w:val="28"/>
          <w:szCs w:val="28"/>
        </w:rPr>
      </w:pPr>
    </w:p>
    <w:p w:rsidR="00815F46" w:rsidRPr="00815F46" w:rsidRDefault="00815F46" w:rsidP="00815F46">
      <w:pPr>
        <w:spacing w:after="200" w:line="276" w:lineRule="auto"/>
        <w:jc w:val="center"/>
        <w:rPr>
          <w:rFonts w:ascii="Times New Roman" w:eastAsia="Calibri" w:hAnsi="Times New Roman" w:cs="Times New Roman"/>
          <w:b/>
          <w:sz w:val="28"/>
          <w:szCs w:val="28"/>
        </w:rPr>
      </w:pPr>
      <w:r w:rsidRPr="00815F46">
        <w:rPr>
          <w:rFonts w:ascii="Times New Roman" w:eastAsia="Calibri" w:hAnsi="Times New Roman" w:cs="Times New Roman"/>
          <w:b/>
          <w:sz w:val="28"/>
          <w:szCs w:val="28"/>
        </w:rPr>
        <w:t>УЧЕБН</w:t>
      </w:r>
      <w:r w:rsidRPr="00815F46">
        <w:rPr>
          <w:rFonts w:ascii="Times New Roman" w:hAnsi="Times New Roman" w:cs="Times New Roman"/>
          <w:b/>
          <w:sz w:val="28"/>
          <w:szCs w:val="28"/>
        </w:rPr>
        <w:t>АЯ</w:t>
      </w:r>
      <w:r w:rsidRPr="00815F46">
        <w:rPr>
          <w:rFonts w:ascii="Times New Roman" w:eastAsia="Calibri" w:hAnsi="Times New Roman" w:cs="Times New Roman"/>
          <w:b/>
          <w:sz w:val="28"/>
          <w:szCs w:val="28"/>
        </w:rPr>
        <w:t xml:space="preserve"> ДИСЦИПЛИН</w:t>
      </w:r>
      <w:r w:rsidRPr="00815F46">
        <w:rPr>
          <w:rFonts w:ascii="Times New Roman" w:hAnsi="Times New Roman" w:cs="Times New Roman"/>
          <w:b/>
          <w:sz w:val="28"/>
          <w:szCs w:val="28"/>
        </w:rPr>
        <w:t>А</w:t>
      </w:r>
    </w:p>
    <w:p w:rsid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ОП</w:t>
      </w:r>
      <w:r w:rsidRPr="00815F46">
        <w:rPr>
          <w:rFonts w:ascii="Times New Roman" w:eastAsia="Calibri" w:hAnsi="Times New Roman" w:cs="Times New Roman"/>
          <w:b/>
          <w:sz w:val="28"/>
          <w:szCs w:val="28"/>
        </w:rPr>
        <w:t>.0</w:t>
      </w:r>
      <w:r>
        <w:rPr>
          <w:rFonts w:ascii="Times New Roman" w:eastAsia="Calibri" w:hAnsi="Times New Roman" w:cs="Times New Roman"/>
          <w:b/>
          <w:sz w:val="28"/>
          <w:szCs w:val="28"/>
        </w:rPr>
        <w:t>7</w:t>
      </w:r>
      <w:r w:rsidRPr="00815F46">
        <w:rPr>
          <w:rFonts w:ascii="Times New Roman" w:eastAsia="Calibri" w:hAnsi="Times New Roman" w:cs="Times New Roman"/>
          <w:b/>
          <w:sz w:val="28"/>
          <w:szCs w:val="28"/>
        </w:rPr>
        <w:t xml:space="preserve"> Иностранный язык </w:t>
      </w:r>
      <w:r>
        <w:rPr>
          <w:rFonts w:ascii="Times New Roman" w:eastAsia="Calibri" w:hAnsi="Times New Roman" w:cs="Times New Roman"/>
          <w:b/>
          <w:sz w:val="28"/>
          <w:szCs w:val="28"/>
        </w:rPr>
        <w:t>(</w:t>
      </w:r>
      <w:r w:rsidRPr="00815F46">
        <w:rPr>
          <w:rFonts w:ascii="Times New Roman" w:eastAsia="Calibri" w:hAnsi="Times New Roman" w:cs="Times New Roman"/>
          <w:b/>
          <w:sz w:val="28"/>
          <w:szCs w:val="28"/>
        </w:rPr>
        <w:t>в</w:t>
      </w:r>
      <w:r>
        <w:rPr>
          <w:rFonts w:ascii="Times New Roman" w:eastAsia="Calibri" w:hAnsi="Times New Roman" w:cs="Times New Roman"/>
          <w:b/>
          <w:sz w:val="28"/>
          <w:szCs w:val="28"/>
        </w:rPr>
        <w:t>торой)</w:t>
      </w:r>
      <w:r w:rsidRPr="00815F46">
        <w:rPr>
          <w:rFonts w:ascii="Times New Roman" w:eastAsia="Calibri" w:hAnsi="Times New Roman" w:cs="Times New Roman"/>
          <w:b/>
          <w:sz w:val="28"/>
          <w:szCs w:val="28"/>
        </w:rPr>
        <w:t xml:space="preserve"> </w:t>
      </w: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Calibri" w:hAnsi="Times New Roman" w:cs="Times New Roman"/>
          <w:b/>
          <w:sz w:val="28"/>
          <w:szCs w:val="28"/>
        </w:rPr>
      </w:pPr>
      <w:r w:rsidRPr="00815F46">
        <w:rPr>
          <w:rFonts w:ascii="Times New Roman" w:hAnsi="Times New Roman" w:cs="Times New Roman"/>
          <w:sz w:val="28"/>
          <w:szCs w:val="28"/>
        </w:rPr>
        <w:t>Методические указания и контрольные задания</w:t>
      </w:r>
    </w:p>
    <w:p w:rsidR="00815F46" w:rsidRPr="00815F46" w:rsidRDefault="00815F46" w:rsidP="00815F46">
      <w:pPr>
        <w:spacing w:after="0" w:line="240" w:lineRule="auto"/>
        <w:jc w:val="center"/>
        <w:rPr>
          <w:rFonts w:ascii="Times New Roman" w:hAnsi="Times New Roman" w:cs="Times New Roman"/>
          <w:sz w:val="28"/>
          <w:szCs w:val="28"/>
        </w:rPr>
      </w:pPr>
      <w:r w:rsidRPr="00815F46">
        <w:rPr>
          <w:rFonts w:ascii="Times New Roman" w:hAnsi="Times New Roman" w:cs="Times New Roman"/>
          <w:sz w:val="28"/>
          <w:szCs w:val="28"/>
        </w:rPr>
        <w:t xml:space="preserve">для студентов - заочников </w:t>
      </w:r>
    </w:p>
    <w:p w:rsidR="00815F46" w:rsidRPr="00815F46" w:rsidRDefault="00815F46" w:rsidP="00815F46">
      <w:pPr>
        <w:spacing w:after="0" w:line="240" w:lineRule="auto"/>
        <w:jc w:val="center"/>
        <w:rPr>
          <w:rFonts w:ascii="Times New Roman" w:hAnsi="Times New Roman" w:cs="Times New Roman"/>
          <w:sz w:val="28"/>
          <w:szCs w:val="28"/>
        </w:rPr>
      </w:pPr>
      <w:r w:rsidRPr="00815F46">
        <w:rPr>
          <w:rFonts w:ascii="Times New Roman" w:hAnsi="Times New Roman" w:cs="Times New Roman"/>
          <w:sz w:val="28"/>
          <w:szCs w:val="28"/>
        </w:rPr>
        <w:t>среднего профессионального образования</w:t>
      </w:r>
    </w:p>
    <w:p w:rsidR="00815F46" w:rsidRPr="00815F46" w:rsidRDefault="00815F46" w:rsidP="00815F46">
      <w:pPr>
        <w:spacing w:after="0" w:line="240" w:lineRule="auto"/>
        <w:jc w:val="center"/>
        <w:rPr>
          <w:rFonts w:ascii="Times New Roman" w:hAnsi="Times New Roman" w:cs="Times New Roman"/>
          <w:sz w:val="28"/>
          <w:szCs w:val="28"/>
        </w:rPr>
      </w:pPr>
      <w:r w:rsidRPr="00815F46">
        <w:rPr>
          <w:rFonts w:ascii="Times New Roman" w:hAnsi="Times New Roman" w:cs="Times New Roman"/>
          <w:sz w:val="28"/>
          <w:szCs w:val="28"/>
        </w:rPr>
        <w:t>по специальности 43</w:t>
      </w:r>
      <w:r w:rsidRPr="00815F46">
        <w:rPr>
          <w:rFonts w:ascii="Times New Roman" w:eastAsia="Calibri" w:hAnsi="Times New Roman" w:cs="Times New Roman"/>
          <w:sz w:val="28"/>
          <w:szCs w:val="28"/>
        </w:rPr>
        <w:t xml:space="preserve">.02.16 </w:t>
      </w:r>
      <w:r w:rsidRPr="00815F46">
        <w:rPr>
          <w:rFonts w:ascii="Times New Roman" w:hAnsi="Times New Roman"/>
          <w:sz w:val="28"/>
          <w:szCs w:val="28"/>
        </w:rPr>
        <w:t>Туризм и гостеприимство</w:t>
      </w: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8"/>
          <w:szCs w:val="28"/>
          <w:lang w:eastAsia="ru-RU"/>
        </w:rPr>
      </w:pPr>
      <w:r w:rsidRPr="00815F46">
        <w:rPr>
          <w:rFonts w:ascii="Times New Roman" w:eastAsiaTheme="minorEastAsia" w:hAnsi="Times New Roman" w:cs="Times New Roman"/>
          <w:sz w:val="28"/>
          <w:szCs w:val="28"/>
          <w:lang w:eastAsia="ru-RU"/>
        </w:rPr>
        <w:t xml:space="preserve">   </w:t>
      </w: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8"/>
          <w:szCs w:val="28"/>
          <w:lang w:eastAsia="ru-RU"/>
        </w:rPr>
      </w:pPr>
      <w:r w:rsidRPr="00815F46">
        <w:rPr>
          <w:rFonts w:ascii="Times New Roman" w:eastAsiaTheme="minorEastAsia" w:hAnsi="Times New Roman" w:cs="Times New Roman"/>
          <w:sz w:val="28"/>
          <w:szCs w:val="28"/>
          <w:lang w:eastAsia="ru-RU"/>
        </w:rPr>
        <w:t xml:space="preserve">   </w:t>
      </w: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70688" w:rsidRPr="00CD2472" w:rsidRDefault="00870688" w:rsidP="00870688">
      <w:pPr>
        <w:jc w:val="center"/>
        <w:rPr>
          <w:rFonts w:ascii="Times New Roman" w:hAnsi="Times New Roman" w:cs="Times New Roman"/>
          <w:sz w:val="28"/>
          <w:szCs w:val="28"/>
        </w:rPr>
      </w:pPr>
      <w:r w:rsidRPr="00CD2472">
        <w:rPr>
          <w:rFonts w:ascii="Times New Roman" w:hAnsi="Times New Roman" w:cs="Times New Roman"/>
          <w:sz w:val="28"/>
          <w:szCs w:val="28"/>
        </w:rPr>
        <w:t>Уварово</w:t>
      </w:r>
    </w:p>
    <w:p w:rsidR="00870688" w:rsidRDefault="00870688" w:rsidP="00870688">
      <w:pPr>
        <w:tabs>
          <w:tab w:val="left" w:pos="2059"/>
        </w:tabs>
        <w:jc w:val="center"/>
        <w:rPr>
          <w:rFonts w:ascii="Times New Roman" w:hAnsi="Times New Roman" w:cs="Times New Roman"/>
          <w:sz w:val="28"/>
          <w:szCs w:val="28"/>
        </w:rPr>
      </w:pPr>
      <w:r w:rsidRPr="00CD2472">
        <w:rPr>
          <w:rFonts w:ascii="Times New Roman" w:hAnsi="Times New Roman" w:cs="Times New Roman"/>
          <w:sz w:val="28"/>
          <w:szCs w:val="28"/>
        </w:rPr>
        <w:t>2024 год</w:t>
      </w:r>
    </w:p>
    <w:p w:rsidR="003F65CF" w:rsidRDefault="003F65CF" w:rsidP="00870688">
      <w:pPr>
        <w:tabs>
          <w:tab w:val="left" w:pos="2059"/>
        </w:tabs>
        <w:jc w:val="center"/>
        <w:rPr>
          <w:rFonts w:ascii="Times New Roman" w:hAnsi="Times New Roman" w:cs="Times New Roman"/>
          <w:sz w:val="28"/>
          <w:szCs w:val="28"/>
        </w:rPr>
      </w:pPr>
    </w:p>
    <w:p w:rsidR="003F65CF" w:rsidRPr="00CD2472" w:rsidRDefault="003F65CF" w:rsidP="00870688">
      <w:pPr>
        <w:tabs>
          <w:tab w:val="left" w:pos="2059"/>
        </w:tabs>
        <w:jc w:val="center"/>
        <w:rPr>
          <w:rFonts w:ascii="Times New Roman" w:hAnsi="Times New Roman" w:cs="Times New Roman"/>
          <w:sz w:val="28"/>
          <w:szCs w:val="28"/>
        </w:rPr>
      </w:pPr>
    </w:p>
    <w:p w:rsidR="00870688"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Courier New"/>
          <w:sz w:val="28"/>
          <w:szCs w:val="28"/>
        </w:rPr>
      </w:pPr>
      <w:r w:rsidRPr="00815F46">
        <w:rPr>
          <w:rFonts w:ascii="Times New Roman" w:eastAsia="Times New Roman" w:hAnsi="Times New Roman" w:cs="Times New Roman"/>
          <w:sz w:val="28"/>
          <w:szCs w:val="28"/>
        </w:rPr>
        <w:lastRenderedPageBreak/>
        <w:t>Методические указания и контрольные задания для студентов заочной формы обучен</w:t>
      </w:r>
      <w:r>
        <w:rPr>
          <w:rFonts w:ascii="Times New Roman" w:eastAsia="Times New Roman" w:hAnsi="Times New Roman" w:cs="Times New Roman"/>
          <w:sz w:val="28"/>
          <w:szCs w:val="28"/>
        </w:rPr>
        <w:t>ия составлены в соответствии с Ф</w:t>
      </w:r>
      <w:r w:rsidRPr="00815F46">
        <w:rPr>
          <w:rFonts w:ascii="Times New Roman" w:eastAsia="Times New Roman" w:hAnsi="Times New Roman" w:cs="Times New Roman"/>
          <w:sz w:val="28"/>
          <w:szCs w:val="28"/>
        </w:rPr>
        <w:t>едеральным государственным образовательным стандартом среднего профессионального образования</w:t>
      </w:r>
      <w:r>
        <w:rPr>
          <w:rFonts w:ascii="Times New Roman" w:eastAsia="Times New Roman" w:hAnsi="Times New Roman" w:cs="Times New Roman"/>
          <w:sz w:val="28"/>
          <w:szCs w:val="28"/>
        </w:rPr>
        <w:t xml:space="preserve"> </w:t>
      </w:r>
      <w:r w:rsidRPr="00CD2472">
        <w:rPr>
          <w:rFonts w:ascii="Times New Roman" w:hAnsi="Times New Roman" w:cs="Times New Roman"/>
          <w:sz w:val="28"/>
          <w:szCs w:val="28"/>
        </w:rPr>
        <w:t xml:space="preserve">(Приказ Министерства образования и науки РФ от 12.12.2022 года № </w:t>
      </w:r>
      <w:r w:rsidRPr="00CD2472">
        <w:rPr>
          <w:rFonts w:ascii="Times New Roman" w:hAnsi="Times New Roman" w:cs="Times New Roman"/>
          <w:bCs/>
          <w:color w:val="222222"/>
          <w:sz w:val="28"/>
          <w:szCs w:val="28"/>
        </w:rPr>
        <w:t>1100</w:t>
      </w:r>
      <w:r w:rsidRPr="00CD2472">
        <w:rPr>
          <w:rFonts w:ascii="Times New Roman" w:hAnsi="Times New Roman" w:cs="Times New Roman"/>
          <w:sz w:val="28"/>
          <w:szCs w:val="28"/>
        </w:rPr>
        <w:t>)</w:t>
      </w:r>
      <w:r w:rsidRPr="00815F46">
        <w:rPr>
          <w:rFonts w:ascii="Times New Roman" w:eastAsia="Times New Roman" w:hAnsi="Times New Roman" w:cs="Times New Roman"/>
          <w:sz w:val="28"/>
          <w:szCs w:val="28"/>
        </w:rPr>
        <w:t xml:space="preserve"> и рабочей программой по учебной дисциплине </w:t>
      </w:r>
      <w:r>
        <w:rPr>
          <w:rFonts w:ascii="Times New Roman" w:eastAsia="Calibri" w:hAnsi="Times New Roman" w:cs="Times New Roman"/>
          <w:sz w:val="28"/>
          <w:szCs w:val="28"/>
          <w:lang w:eastAsia="ru-RU"/>
        </w:rPr>
        <w:t>ОП.07</w:t>
      </w:r>
      <w:r w:rsidRPr="00815F46">
        <w:rPr>
          <w:rFonts w:ascii="Times New Roman" w:eastAsia="Calibri" w:hAnsi="Times New Roman" w:cs="Times New Roman"/>
          <w:sz w:val="28"/>
          <w:szCs w:val="28"/>
          <w:lang w:eastAsia="ru-RU"/>
        </w:rPr>
        <w:t xml:space="preserve"> Иностранный язык </w:t>
      </w:r>
      <w:r>
        <w:rPr>
          <w:rFonts w:ascii="Times New Roman" w:eastAsia="Calibri" w:hAnsi="Times New Roman" w:cs="Times New Roman"/>
          <w:sz w:val="28"/>
          <w:szCs w:val="28"/>
          <w:lang w:eastAsia="ru-RU"/>
        </w:rPr>
        <w:t>(</w:t>
      </w:r>
      <w:r w:rsidRPr="00815F4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торой)</w:t>
      </w:r>
      <w:r w:rsidRPr="00815F46">
        <w:rPr>
          <w:rFonts w:ascii="Times New Roman" w:eastAsia="Calibri" w:hAnsi="Times New Roman" w:cs="Times New Roman"/>
          <w:sz w:val="28"/>
          <w:szCs w:val="28"/>
          <w:lang w:eastAsia="ru-RU"/>
        </w:rPr>
        <w:t xml:space="preserve"> </w:t>
      </w:r>
      <w:r w:rsidRPr="00526C32">
        <w:rPr>
          <w:rFonts w:ascii="Times New Roman" w:hAnsi="Times New Roman" w:cs="Times New Roman"/>
          <w:sz w:val="28"/>
          <w:szCs w:val="28"/>
        </w:rPr>
        <w:t>по специальности 43</w:t>
      </w:r>
      <w:r w:rsidRPr="00526C32">
        <w:rPr>
          <w:rFonts w:ascii="Times New Roman" w:eastAsia="Calibri" w:hAnsi="Times New Roman" w:cs="Times New Roman"/>
          <w:sz w:val="28"/>
          <w:szCs w:val="28"/>
        </w:rPr>
        <w:t xml:space="preserve">.02.16 </w:t>
      </w:r>
      <w:r w:rsidRPr="00526C32">
        <w:rPr>
          <w:rFonts w:ascii="Times New Roman" w:hAnsi="Times New Roman" w:cs="Courier New"/>
          <w:sz w:val="28"/>
          <w:szCs w:val="28"/>
        </w:rPr>
        <w:t>Туризм и гостеприимство</w:t>
      </w:r>
    </w:p>
    <w:p w:rsidR="00870688"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Courier New"/>
          <w:sz w:val="28"/>
          <w:szCs w:val="28"/>
        </w:rPr>
      </w:pPr>
    </w:p>
    <w:p w:rsidR="00870688" w:rsidRPr="00CD2472" w:rsidRDefault="00870688" w:rsidP="00870688">
      <w:pPr>
        <w:jc w:val="both"/>
        <w:rPr>
          <w:rFonts w:ascii="Times New Roman" w:hAnsi="Times New Roman" w:cs="Times New Roman"/>
          <w:sz w:val="28"/>
          <w:szCs w:val="28"/>
        </w:rPr>
      </w:pPr>
      <w:r w:rsidRPr="00CD2472">
        <w:rPr>
          <w:rFonts w:ascii="Times New Roman" w:hAnsi="Times New Roman" w:cs="Times New Roman"/>
          <w:sz w:val="28"/>
          <w:szCs w:val="28"/>
        </w:rPr>
        <w:t>43.02.16 Туризм и гостеприимство, УГС 43.00.00 Сервис и туризм</w:t>
      </w:r>
    </w:p>
    <w:p w:rsid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sz w:val="28"/>
          <w:szCs w:val="28"/>
          <w:lang w:eastAsia="ru-RU"/>
        </w:rPr>
      </w:pP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heme="minorEastAsia" w:hAnsi="Times New Roman" w:cs="Times New Roman"/>
          <w:sz w:val="28"/>
          <w:szCs w:val="28"/>
          <w:lang w:eastAsia="ru-RU"/>
        </w:rPr>
      </w:pPr>
      <w:r w:rsidRPr="00815F46">
        <w:rPr>
          <w:rFonts w:ascii="Times New Roman" w:eastAsiaTheme="minorEastAsia" w:hAnsi="Times New Roman" w:cs="Times New Roman"/>
          <w:sz w:val="28"/>
          <w:szCs w:val="28"/>
          <w:lang w:eastAsia="ru-RU"/>
        </w:rPr>
        <w:t>      </w:t>
      </w: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heme="minorEastAsia" w:hAnsi="Times New Roman" w:cs="Times New Roman"/>
          <w:sz w:val="28"/>
          <w:szCs w:val="28"/>
          <w:lang w:eastAsia="ru-RU"/>
        </w:rPr>
      </w:pPr>
      <w:r w:rsidRPr="00815F46">
        <w:rPr>
          <w:rFonts w:ascii="Times New Roman" w:eastAsiaTheme="minorEastAsia" w:hAnsi="Times New Roman" w:cs="Times New Roman"/>
          <w:sz w:val="28"/>
          <w:szCs w:val="28"/>
          <w:lang w:eastAsia="ru-RU"/>
        </w:rPr>
        <w:t xml:space="preserve">   </w:t>
      </w:r>
    </w:p>
    <w:p w:rsidR="00815F46" w:rsidRPr="00815F46" w:rsidRDefault="00815F46" w:rsidP="00815F46">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815F46" w:rsidRPr="00815F46" w:rsidRDefault="00815F46" w:rsidP="00815F46">
      <w:pPr>
        <w:keepNext/>
        <w:spacing w:after="0" w:line="240" w:lineRule="auto"/>
        <w:ind w:firstLine="708"/>
        <w:jc w:val="both"/>
        <w:rPr>
          <w:rFonts w:ascii="Times New Roman" w:eastAsia="Times New Roman" w:hAnsi="Times New Roman" w:cs="Times New Roman"/>
          <w:sz w:val="28"/>
          <w:szCs w:val="28"/>
          <w:lang w:eastAsia="ru-RU"/>
        </w:rPr>
      </w:pPr>
    </w:p>
    <w:p w:rsidR="00815F46" w:rsidRPr="00815F46"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Разработчик: </w:t>
      </w:r>
      <w:r w:rsidRPr="00870688">
        <w:rPr>
          <w:rFonts w:ascii="Times New Roman" w:hAnsi="Times New Roman" w:cs="Times New Roman"/>
          <w:sz w:val="28"/>
          <w:szCs w:val="28"/>
        </w:rPr>
        <w:t>А.Н.Хошенко</w:t>
      </w:r>
      <w:r w:rsidR="003F65CF">
        <w:rPr>
          <w:rFonts w:ascii="Times New Roman" w:eastAsia="Times New Roman" w:hAnsi="Times New Roman" w:cs="Times New Roman"/>
          <w:sz w:val="28"/>
          <w:szCs w:val="28"/>
          <w:lang w:eastAsia="ru-RU"/>
        </w:rPr>
        <w:t>, </w:t>
      </w:r>
      <w:r w:rsidR="00815F46" w:rsidRPr="00815F46">
        <w:rPr>
          <w:rFonts w:ascii="Times New Roman" w:eastAsia="Times New Roman" w:hAnsi="Times New Roman" w:cs="Times New Roman"/>
          <w:sz w:val="28"/>
          <w:szCs w:val="28"/>
          <w:lang w:eastAsia="ru-RU"/>
        </w:rPr>
        <w:t xml:space="preserve">преподаватель </w:t>
      </w:r>
      <w:r w:rsidR="0095684F">
        <w:rPr>
          <w:rFonts w:ascii="Times New Roman" w:eastAsia="Times New Roman" w:hAnsi="Times New Roman" w:cs="Times New Roman"/>
          <w:sz w:val="28"/>
          <w:szCs w:val="28"/>
          <w:lang w:eastAsia="ru-RU"/>
        </w:rPr>
        <w:t>ТОГБПОУ «Уваровский политехнический колледж</w:t>
      </w:r>
      <w:r w:rsidR="00815F46" w:rsidRPr="00815F46">
        <w:rPr>
          <w:rFonts w:ascii="Times New Roman" w:eastAsia="Times New Roman" w:hAnsi="Times New Roman" w:cs="Times New Roman"/>
          <w:sz w:val="28"/>
          <w:szCs w:val="28"/>
          <w:lang w:eastAsia="ru-RU"/>
        </w:rPr>
        <w:t>»</w:t>
      </w:r>
    </w:p>
    <w:p w:rsidR="00815F46" w:rsidRPr="00815F46" w:rsidRDefault="00815F46"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heme="minorEastAsia" w:hAnsi="Times New Roman" w:cs="Times New Roman"/>
          <w:sz w:val="24"/>
          <w:szCs w:val="24"/>
          <w:lang w:eastAsia="ru-RU"/>
        </w:rPr>
      </w:pPr>
      <w:r w:rsidRPr="00815F46">
        <w:rPr>
          <w:rFonts w:ascii="Times New Roman" w:eastAsiaTheme="minorEastAsia" w:hAnsi="Times New Roman" w:cs="Times New Roman"/>
          <w:sz w:val="24"/>
          <w:szCs w:val="24"/>
          <w:lang w:eastAsia="ru-RU"/>
        </w:rPr>
        <w:t xml:space="preserve">   </w:t>
      </w:r>
    </w:p>
    <w:p w:rsidR="00815F46" w:rsidRPr="00815F46" w:rsidRDefault="00815F46" w:rsidP="00815F46">
      <w:pPr>
        <w:spacing w:after="200" w:line="276" w:lineRule="auto"/>
        <w:rPr>
          <w:rFonts w:ascii="Times New Roman" w:hAnsi="Times New Roman" w:cs="Times New Roman"/>
          <w:sz w:val="24"/>
          <w:szCs w:val="24"/>
        </w:rPr>
      </w:pPr>
      <w:r w:rsidRPr="00815F46">
        <w:rPr>
          <w:rFonts w:ascii="Times New Roman" w:hAnsi="Times New Roman" w:cs="Times New Roman"/>
          <w:sz w:val="24"/>
          <w:szCs w:val="24"/>
        </w:rPr>
        <w:br w:type="page"/>
      </w:r>
    </w:p>
    <w:p w:rsidR="00870688" w:rsidRPr="003F65CF"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3F65CF">
        <w:rPr>
          <w:rFonts w:ascii="Times New Roman" w:hAnsi="Times New Roman" w:cs="Times New Roman"/>
          <w:b/>
          <w:sz w:val="28"/>
          <w:szCs w:val="28"/>
        </w:rPr>
        <w:lastRenderedPageBreak/>
        <w:t>СТРУКТУРА МЕТОДИЧЕСКИХ УКАЗАНИЙ:</w:t>
      </w:r>
    </w:p>
    <w:p w:rsidR="00870688"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815F46">
        <w:rPr>
          <w:rFonts w:ascii="Times New Roman" w:hAnsi="Times New Roman" w:cs="Times New Roman"/>
          <w:sz w:val="28"/>
          <w:szCs w:val="28"/>
        </w:rPr>
        <w:t>   </w:t>
      </w:r>
    </w:p>
    <w:p w:rsidR="00870688" w:rsidRPr="00815F46"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r w:rsidRPr="00815F46">
        <w:rPr>
          <w:rFonts w:ascii="Times New Roman" w:hAnsi="Times New Roman" w:cs="Times New Roman"/>
          <w:sz w:val="28"/>
          <w:szCs w:val="28"/>
        </w:rPr>
        <w:t> </w:t>
      </w:r>
      <w:r>
        <w:rPr>
          <w:rFonts w:ascii="Times New Roman" w:hAnsi="Times New Roman" w:cs="Times New Roman"/>
          <w:sz w:val="28"/>
          <w:szCs w:val="28"/>
        </w:rPr>
        <w:t>стр.</w:t>
      </w:r>
    </w:p>
    <w:tbl>
      <w:tblPr>
        <w:tblStyle w:val="a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gridCol w:w="532"/>
      </w:tblGrid>
      <w:tr w:rsidR="00870688" w:rsidTr="00870688">
        <w:trPr>
          <w:trHeight w:val="442"/>
        </w:trPr>
        <w:tc>
          <w:tcPr>
            <w:tcW w:w="8505" w:type="dxa"/>
          </w:tcPr>
          <w:p w:rsidR="00870688" w:rsidRPr="00054358" w:rsidRDefault="00870688" w:rsidP="00870688">
            <w:pPr>
              <w:pStyle w:val="a7"/>
              <w:numPr>
                <w:ilvl w:val="0"/>
                <w:numId w:val="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54358">
              <w:rPr>
                <w:rFonts w:ascii="Times New Roman" w:hAnsi="Times New Roman"/>
                <w:sz w:val="28"/>
                <w:szCs w:val="28"/>
              </w:rPr>
              <w:t>Введение</w:t>
            </w:r>
          </w:p>
        </w:tc>
        <w:tc>
          <w:tcPr>
            <w:tcW w:w="532" w:type="dxa"/>
          </w:tcPr>
          <w:p w:rsidR="00870688"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870688" w:rsidTr="00870688">
        <w:trPr>
          <w:trHeight w:val="1228"/>
        </w:trPr>
        <w:tc>
          <w:tcPr>
            <w:tcW w:w="8505" w:type="dxa"/>
          </w:tcPr>
          <w:p w:rsidR="00870688" w:rsidRPr="00054358" w:rsidRDefault="00870688" w:rsidP="00870688">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54358">
              <w:rPr>
                <w:rFonts w:ascii="Times New Roman" w:hAnsi="Times New Roman"/>
                <w:sz w:val="28"/>
                <w:szCs w:val="28"/>
              </w:rPr>
              <w:t xml:space="preserve"> </w:t>
            </w:r>
            <w:r>
              <w:rPr>
                <w:rFonts w:ascii="Times New Roman" w:hAnsi="Times New Roman"/>
                <w:sz w:val="28"/>
                <w:szCs w:val="28"/>
              </w:rPr>
              <w:t xml:space="preserve">    </w:t>
            </w:r>
            <w:r w:rsidRPr="00054358">
              <w:rPr>
                <w:rFonts w:ascii="Times New Roman" w:hAnsi="Times New Roman"/>
                <w:sz w:val="28"/>
                <w:szCs w:val="28"/>
              </w:rPr>
              <w:t xml:space="preserve">2. </w:t>
            </w:r>
            <w:r>
              <w:rPr>
                <w:rFonts w:ascii="Times New Roman" w:hAnsi="Times New Roman"/>
                <w:sz w:val="28"/>
                <w:szCs w:val="28"/>
              </w:rPr>
              <w:t xml:space="preserve"> </w:t>
            </w:r>
            <w:r w:rsidRPr="00054358">
              <w:rPr>
                <w:rFonts w:ascii="Times New Roman" w:hAnsi="Times New Roman"/>
                <w:sz w:val="28"/>
                <w:szCs w:val="28"/>
              </w:rPr>
              <w:t>Рабочая   программа   учебной   дисциплины   с   перечнем   </w:t>
            </w:r>
          </w:p>
          <w:p w:rsidR="00870688" w:rsidRDefault="00870688" w:rsidP="00870688">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Pr="00815F46">
              <w:rPr>
                <w:rFonts w:ascii="Times New Roman" w:hAnsi="Times New Roman" w:cs="Times New Roman"/>
                <w:sz w:val="28"/>
                <w:szCs w:val="28"/>
              </w:rPr>
              <w:t xml:space="preserve"> рекомендуем</w:t>
            </w:r>
            <w:r>
              <w:rPr>
                <w:rFonts w:ascii="Times New Roman" w:hAnsi="Times New Roman" w:cs="Times New Roman"/>
                <w:sz w:val="28"/>
                <w:szCs w:val="28"/>
              </w:rPr>
              <w:t>ых</w:t>
            </w:r>
            <w:r w:rsidRPr="00815F46">
              <w:rPr>
                <w:rFonts w:ascii="Times New Roman" w:hAnsi="Times New Roman" w:cs="Times New Roman"/>
                <w:sz w:val="28"/>
                <w:szCs w:val="28"/>
              </w:rPr>
              <w:t xml:space="preserve"> источников, методическими указаниями по </w:t>
            </w:r>
          </w:p>
          <w:p w:rsidR="00870688"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Pr="00815F46">
              <w:rPr>
                <w:rFonts w:ascii="Times New Roman" w:hAnsi="Times New Roman" w:cs="Times New Roman"/>
                <w:sz w:val="28"/>
                <w:szCs w:val="28"/>
              </w:rPr>
              <w:t>изучению   каждой темы программы и вопросы для самоконтроля</w:t>
            </w:r>
          </w:p>
        </w:tc>
        <w:tc>
          <w:tcPr>
            <w:tcW w:w="532" w:type="dxa"/>
          </w:tcPr>
          <w:p w:rsidR="00870688" w:rsidRDefault="003F65CF"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6</w:t>
            </w:r>
          </w:p>
          <w:p w:rsidR="00870688"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870688" w:rsidTr="00870688">
        <w:tc>
          <w:tcPr>
            <w:tcW w:w="8505" w:type="dxa"/>
          </w:tcPr>
          <w:p w:rsidR="00870688" w:rsidRPr="00054358" w:rsidRDefault="00870688" w:rsidP="00870688">
            <w:pPr>
              <w:pStyle w:val="a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54358">
              <w:rPr>
                <w:rFonts w:ascii="Times New Roman" w:hAnsi="Times New Roman"/>
                <w:sz w:val="28"/>
                <w:szCs w:val="28"/>
              </w:rPr>
              <w:t>Задания для контрольных работ</w:t>
            </w:r>
          </w:p>
        </w:tc>
        <w:tc>
          <w:tcPr>
            <w:tcW w:w="532" w:type="dxa"/>
          </w:tcPr>
          <w:p w:rsidR="00870688" w:rsidRDefault="001828A6"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10</w:t>
            </w:r>
          </w:p>
        </w:tc>
      </w:tr>
      <w:tr w:rsidR="00870688" w:rsidTr="00870688">
        <w:tc>
          <w:tcPr>
            <w:tcW w:w="8505" w:type="dxa"/>
          </w:tcPr>
          <w:p w:rsidR="00870688" w:rsidRPr="00054358" w:rsidRDefault="00870688" w:rsidP="00870688">
            <w:pPr>
              <w:pStyle w:val="a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54358">
              <w:rPr>
                <w:rFonts w:ascii="Times New Roman" w:hAnsi="Times New Roman" w:cs="Times New Roman"/>
                <w:sz w:val="28"/>
                <w:szCs w:val="28"/>
              </w:rPr>
              <w:t>Перечень рекомендуемых источников для изучения</w:t>
            </w:r>
          </w:p>
        </w:tc>
        <w:tc>
          <w:tcPr>
            <w:tcW w:w="532" w:type="dxa"/>
          </w:tcPr>
          <w:p w:rsidR="00870688" w:rsidRDefault="001828A6"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30</w:t>
            </w:r>
          </w:p>
        </w:tc>
      </w:tr>
    </w:tbl>
    <w:p w:rsidR="00870688" w:rsidRPr="00815F46" w:rsidRDefault="00870688" w:rsidP="0087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p w:rsidR="00870688" w:rsidRPr="00815F46" w:rsidRDefault="00870688" w:rsidP="00870688">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80" w:right="-1"/>
        <w:jc w:val="both"/>
        <w:rPr>
          <w:rFonts w:ascii="Times New Roman" w:hAnsi="Times New Roman" w:cs="Times New Roman"/>
          <w:sz w:val="28"/>
          <w:szCs w:val="28"/>
        </w:rPr>
      </w:pPr>
    </w:p>
    <w:p w:rsidR="00870688" w:rsidRPr="00815F46" w:rsidRDefault="00870688" w:rsidP="00870688">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rPr>
          <w:rFonts w:ascii="Times New Roman" w:hAnsi="Times New Roman" w:cs="Times New Roman"/>
          <w:sz w:val="28"/>
          <w:szCs w:val="28"/>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70688" w:rsidRDefault="00870688" w:rsidP="0081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EastAsia" w:hAnsi="Times New Roman" w:cs="Times New Roman"/>
          <w:sz w:val="28"/>
          <w:szCs w:val="28"/>
          <w:lang w:eastAsia="ru-RU"/>
        </w:rPr>
      </w:pPr>
    </w:p>
    <w:p w:rsidR="00815F46" w:rsidRPr="00815F46" w:rsidRDefault="00815F46" w:rsidP="00815F46">
      <w:pPr>
        <w:spacing w:after="200" w:line="360" w:lineRule="auto"/>
        <w:rPr>
          <w:rFonts w:ascii="Times New Roman" w:hAnsi="Times New Roman" w:cs="Times New Roman"/>
          <w:sz w:val="24"/>
          <w:szCs w:val="24"/>
        </w:rPr>
      </w:pPr>
    </w:p>
    <w:p w:rsidR="00815F46" w:rsidRPr="00815F46" w:rsidRDefault="00815F46" w:rsidP="00815F46">
      <w:pPr>
        <w:spacing w:after="200" w:line="276" w:lineRule="auto"/>
        <w:rPr>
          <w:rFonts w:ascii="Times New Roman" w:hAnsi="Times New Roman" w:cs="Times New Roman"/>
          <w:sz w:val="24"/>
          <w:szCs w:val="24"/>
        </w:rPr>
      </w:pPr>
      <w:r w:rsidRPr="00815F46">
        <w:rPr>
          <w:rFonts w:ascii="Times New Roman" w:hAnsi="Times New Roman" w:cs="Times New Roman"/>
          <w:sz w:val="24"/>
          <w:szCs w:val="24"/>
        </w:rPr>
        <w:br w:type="page"/>
      </w:r>
    </w:p>
    <w:p w:rsidR="00815F46" w:rsidRDefault="0095684F" w:rsidP="00815F46">
      <w:pPr>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3F65CF" w:rsidRDefault="003F65CF" w:rsidP="003F6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815F46" w:rsidRDefault="00815F46" w:rsidP="003F6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815F46">
        <w:rPr>
          <w:rFonts w:ascii="Times New Roman" w:hAnsi="Times New Roman" w:cs="Times New Roman"/>
          <w:sz w:val="28"/>
          <w:szCs w:val="28"/>
        </w:rPr>
        <w:t>Учебная дисциплина</w:t>
      </w:r>
      <w:r w:rsidRPr="00815F4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ОП.07</w:t>
      </w:r>
      <w:r w:rsidRPr="00815F46">
        <w:rPr>
          <w:rFonts w:ascii="Times New Roman" w:eastAsia="Calibri" w:hAnsi="Times New Roman" w:cs="Times New Roman"/>
          <w:sz w:val="28"/>
          <w:szCs w:val="28"/>
          <w:lang w:eastAsia="ru-RU"/>
        </w:rPr>
        <w:t xml:space="preserve"> Иностранный язык </w:t>
      </w:r>
      <w:r>
        <w:rPr>
          <w:rFonts w:ascii="Times New Roman" w:eastAsia="Calibri" w:hAnsi="Times New Roman" w:cs="Times New Roman"/>
          <w:sz w:val="28"/>
          <w:szCs w:val="28"/>
          <w:lang w:eastAsia="ru-RU"/>
        </w:rPr>
        <w:t>(</w:t>
      </w:r>
      <w:r w:rsidRPr="00815F4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торой)</w:t>
      </w:r>
      <w:r w:rsidRPr="00815F46">
        <w:rPr>
          <w:rFonts w:ascii="Times New Roman" w:eastAsia="Calibri" w:hAnsi="Times New Roman" w:cs="Times New Roman"/>
          <w:sz w:val="28"/>
          <w:szCs w:val="28"/>
          <w:lang w:eastAsia="ru-RU"/>
        </w:rPr>
        <w:t xml:space="preserve"> </w:t>
      </w:r>
      <w:r w:rsidRPr="00815F46">
        <w:rPr>
          <w:rFonts w:ascii="Times New Roman" w:hAnsi="Times New Roman" w:cs="Times New Roman"/>
          <w:sz w:val="28"/>
          <w:szCs w:val="28"/>
        </w:rPr>
        <w:t xml:space="preserve">является </w:t>
      </w:r>
      <w:r w:rsidR="00881E50">
        <w:rPr>
          <w:rFonts w:ascii="Times New Roman" w:hAnsi="Times New Roman" w:cs="Times New Roman"/>
          <w:sz w:val="28"/>
          <w:szCs w:val="28"/>
        </w:rPr>
        <w:t xml:space="preserve">обязательной </w:t>
      </w:r>
      <w:r w:rsidRPr="00815F46">
        <w:rPr>
          <w:rFonts w:ascii="Times New Roman" w:hAnsi="Times New Roman" w:cs="Times New Roman"/>
          <w:sz w:val="28"/>
          <w:szCs w:val="28"/>
        </w:rPr>
        <w:t xml:space="preserve">частью </w:t>
      </w:r>
      <w:r w:rsidR="00881E50" w:rsidRPr="00881E50">
        <w:rPr>
          <w:rFonts w:ascii="Times New Roman" w:eastAsia="Times New Roman" w:hAnsi="Times New Roman" w:cs="Times New Roman"/>
          <w:sz w:val="28"/>
          <w:szCs w:val="28"/>
          <w:lang w:eastAsia="ru-RU"/>
        </w:rPr>
        <w:t xml:space="preserve">общепрофессионального </w:t>
      </w:r>
      <w:r w:rsidR="00881E50" w:rsidRPr="00881E50">
        <w:rPr>
          <w:rFonts w:ascii="Times New Roman" w:eastAsia="Times New Roman" w:hAnsi="Times New Roman" w:cs="Times New Roman"/>
          <w:sz w:val="28"/>
          <w:szCs w:val="28"/>
          <w:lang w:eastAsia="ru-RU"/>
        </w:rPr>
        <w:t>цикла</w:t>
      </w:r>
      <w:r w:rsidR="00881E50" w:rsidRPr="00881E50">
        <w:rPr>
          <w:rFonts w:ascii="Times New Roman" w:eastAsia="Times New Roman" w:hAnsi="Times New Roman" w:cs="Times New Roman"/>
          <w:sz w:val="24"/>
          <w:szCs w:val="24"/>
          <w:lang w:eastAsia="ru-RU"/>
        </w:rPr>
        <w:t xml:space="preserve"> </w:t>
      </w:r>
      <w:r w:rsidR="00881E50" w:rsidRPr="00881E50">
        <w:rPr>
          <w:rFonts w:ascii="Times New Roman" w:eastAsia="Times New Roman" w:hAnsi="Times New Roman" w:cs="Times New Roman"/>
          <w:sz w:val="28"/>
          <w:szCs w:val="28"/>
          <w:lang w:eastAsia="ru-RU"/>
        </w:rPr>
        <w:t>основной образовательной программы</w:t>
      </w:r>
      <w:r w:rsidR="00881E50" w:rsidRPr="00881E50">
        <w:rPr>
          <w:rFonts w:ascii="Times New Roman" w:eastAsia="Times New Roman" w:hAnsi="Times New Roman" w:cs="Times New Roman"/>
          <w:sz w:val="28"/>
          <w:szCs w:val="28"/>
          <w:lang w:eastAsia="ru-RU"/>
        </w:rPr>
        <w:t xml:space="preserve"> </w:t>
      </w:r>
      <w:r w:rsidRPr="00881E50">
        <w:rPr>
          <w:rFonts w:ascii="Times New Roman" w:hAnsi="Times New Roman" w:cs="Times New Roman"/>
          <w:sz w:val="28"/>
          <w:szCs w:val="28"/>
        </w:rPr>
        <w:t>в соответствии с Федеральным государственным о</w:t>
      </w:r>
      <w:r w:rsidRPr="00815F46">
        <w:rPr>
          <w:rFonts w:ascii="Times New Roman" w:hAnsi="Times New Roman" w:cs="Times New Roman"/>
          <w:sz w:val="28"/>
          <w:szCs w:val="28"/>
        </w:rPr>
        <w:t xml:space="preserve">бразовательным </w:t>
      </w:r>
      <w:r w:rsidR="0095684F" w:rsidRPr="00815F46">
        <w:rPr>
          <w:rFonts w:ascii="Times New Roman" w:hAnsi="Times New Roman" w:cs="Times New Roman"/>
          <w:sz w:val="28"/>
          <w:szCs w:val="28"/>
        </w:rPr>
        <w:t>стандартом среднего</w:t>
      </w:r>
      <w:r w:rsidRPr="00815F46">
        <w:rPr>
          <w:rFonts w:ascii="Times New Roman" w:hAnsi="Times New Roman" w:cs="Times New Roman"/>
          <w:sz w:val="28"/>
          <w:szCs w:val="28"/>
        </w:rPr>
        <w:t xml:space="preserve"> профе</w:t>
      </w:r>
      <w:r w:rsidR="007650B2">
        <w:rPr>
          <w:rFonts w:ascii="Times New Roman" w:hAnsi="Times New Roman" w:cs="Times New Roman"/>
          <w:sz w:val="28"/>
          <w:szCs w:val="28"/>
        </w:rPr>
        <w:t>ссионального образования</w:t>
      </w:r>
      <w:r w:rsidR="0095684F" w:rsidRPr="00815F46">
        <w:rPr>
          <w:rFonts w:ascii="Times New Roman" w:hAnsi="Times New Roman" w:cs="Times New Roman"/>
          <w:sz w:val="28"/>
          <w:szCs w:val="28"/>
        </w:rPr>
        <w:t xml:space="preserve"> по</w:t>
      </w:r>
      <w:r w:rsidRPr="00815F46">
        <w:rPr>
          <w:rFonts w:ascii="Times New Roman" w:hAnsi="Times New Roman" w:cs="Times New Roman"/>
          <w:sz w:val="28"/>
          <w:szCs w:val="28"/>
        </w:rPr>
        <w:t xml:space="preserve"> специальности    43</w:t>
      </w:r>
      <w:r w:rsidRPr="00815F46">
        <w:rPr>
          <w:rFonts w:ascii="Times New Roman" w:eastAsia="Calibri" w:hAnsi="Times New Roman" w:cs="Times New Roman"/>
          <w:sz w:val="28"/>
          <w:szCs w:val="28"/>
        </w:rPr>
        <w:t xml:space="preserve">.02.16 </w:t>
      </w:r>
      <w:r w:rsidRPr="00815F46">
        <w:rPr>
          <w:rFonts w:ascii="Times New Roman" w:hAnsi="Times New Roman"/>
          <w:sz w:val="28"/>
          <w:szCs w:val="28"/>
        </w:rPr>
        <w:t>Туризм и гостеприимство</w:t>
      </w:r>
      <w:r w:rsidRPr="00815F46">
        <w:rPr>
          <w:rFonts w:ascii="Times New Roman" w:hAnsi="Times New Roman" w:cs="Times New Roman"/>
          <w:sz w:val="28"/>
          <w:szCs w:val="28"/>
        </w:rPr>
        <w:t>.</w:t>
      </w:r>
    </w:p>
    <w:p w:rsidR="00815F46" w:rsidRDefault="00815F46" w:rsidP="00815F46">
      <w:pPr>
        <w:suppressAutoHyphens/>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815F46">
        <w:rPr>
          <w:rFonts w:ascii="Times New Roman" w:eastAsia="Times New Roman" w:hAnsi="Times New Roman" w:cs="Times New Roman"/>
          <w:sz w:val="28"/>
          <w:szCs w:val="28"/>
          <w:lang w:eastAsia="ru-RU"/>
        </w:rPr>
        <w:t>В рамках программы учебной дисциплины обучающимися осваиваются умения и знания</w:t>
      </w:r>
      <w:r w:rsidR="00870688">
        <w:rPr>
          <w:rFonts w:ascii="Times New Roman" w:eastAsia="Times New Roman" w:hAnsi="Times New Roman" w:cs="Times New Roman"/>
          <w:sz w:val="28"/>
          <w:szCs w:val="28"/>
          <w:lang w:eastAsia="ru-RU"/>
        </w:rPr>
        <w:t>:</w:t>
      </w:r>
    </w:p>
    <w:p w:rsidR="00870688" w:rsidRPr="00815F46" w:rsidRDefault="00870688" w:rsidP="00815F46">
      <w:pPr>
        <w:suppressAutoHyphens/>
        <w:spacing w:after="0" w:line="240" w:lineRule="auto"/>
        <w:ind w:firstLine="709"/>
        <w:jc w:val="both"/>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791"/>
        <w:gridCol w:w="3827"/>
      </w:tblGrid>
      <w:tr w:rsidR="00815F46" w:rsidRPr="00815F46" w:rsidTr="00244EB8">
        <w:trPr>
          <w:trHeight w:val="444"/>
        </w:trPr>
        <w:tc>
          <w:tcPr>
            <w:tcW w:w="1129" w:type="dxa"/>
            <w:tcBorders>
              <w:top w:val="single" w:sz="4" w:space="0" w:color="auto"/>
              <w:left w:val="single" w:sz="4" w:space="0" w:color="auto"/>
              <w:bottom w:val="single" w:sz="4" w:space="0" w:color="auto"/>
              <w:right w:val="single" w:sz="4" w:space="0" w:color="auto"/>
            </w:tcBorders>
            <w:hideMark/>
          </w:tcPr>
          <w:p w:rsidR="00815F46" w:rsidRPr="00815F46" w:rsidRDefault="00815F46" w:rsidP="00815F46">
            <w:pPr>
              <w:suppressAutoHyphens/>
              <w:spacing w:after="0" w:line="240" w:lineRule="auto"/>
              <w:jc w:val="center"/>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Код</w:t>
            </w:r>
          </w:p>
          <w:p w:rsidR="00815F46" w:rsidRPr="00815F46" w:rsidRDefault="00815F46" w:rsidP="00815F46">
            <w:pPr>
              <w:suppressAutoHyphens/>
              <w:spacing w:after="0" w:line="240" w:lineRule="auto"/>
              <w:jc w:val="center"/>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ПК, ОК</w:t>
            </w:r>
          </w:p>
        </w:tc>
        <w:tc>
          <w:tcPr>
            <w:tcW w:w="4791" w:type="dxa"/>
            <w:tcBorders>
              <w:top w:val="single" w:sz="4" w:space="0" w:color="auto"/>
              <w:left w:val="single" w:sz="4" w:space="0" w:color="auto"/>
              <w:bottom w:val="single" w:sz="4" w:space="0" w:color="auto"/>
              <w:right w:val="single" w:sz="4" w:space="0" w:color="auto"/>
            </w:tcBorders>
            <w:hideMark/>
          </w:tcPr>
          <w:p w:rsidR="00815F46" w:rsidRPr="00815F46" w:rsidRDefault="00815F46" w:rsidP="00815F46">
            <w:pPr>
              <w:suppressAutoHyphens/>
              <w:spacing w:after="0" w:line="240" w:lineRule="auto"/>
              <w:jc w:val="center"/>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Умения</w:t>
            </w:r>
          </w:p>
        </w:tc>
        <w:tc>
          <w:tcPr>
            <w:tcW w:w="3827" w:type="dxa"/>
            <w:tcBorders>
              <w:top w:val="single" w:sz="4" w:space="0" w:color="auto"/>
              <w:left w:val="single" w:sz="4" w:space="0" w:color="auto"/>
              <w:bottom w:val="single" w:sz="4" w:space="0" w:color="auto"/>
              <w:right w:val="single" w:sz="4" w:space="0" w:color="auto"/>
            </w:tcBorders>
            <w:hideMark/>
          </w:tcPr>
          <w:p w:rsidR="00815F46" w:rsidRPr="00815F46" w:rsidRDefault="00815F46" w:rsidP="00815F46">
            <w:pPr>
              <w:suppressAutoHyphens/>
              <w:spacing w:after="0" w:line="240" w:lineRule="auto"/>
              <w:jc w:val="center"/>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Знания</w:t>
            </w:r>
          </w:p>
        </w:tc>
      </w:tr>
      <w:tr w:rsidR="00815F46" w:rsidRPr="00815F46" w:rsidTr="00244EB8">
        <w:trPr>
          <w:trHeight w:val="212"/>
        </w:trPr>
        <w:tc>
          <w:tcPr>
            <w:tcW w:w="1129" w:type="dxa"/>
            <w:tcBorders>
              <w:top w:val="single" w:sz="4" w:space="0" w:color="auto"/>
              <w:left w:val="single" w:sz="4" w:space="0" w:color="auto"/>
              <w:bottom w:val="single" w:sz="4" w:space="0" w:color="auto"/>
              <w:right w:val="single" w:sz="4" w:space="0" w:color="auto"/>
            </w:tcBorders>
            <w:hideMark/>
          </w:tcPr>
          <w:p w:rsidR="00815F46" w:rsidRPr="00815F46" w:rsidRDefault="00815F46" w:rsidP="00815F46">
            <w:pPr>
              <w:suppressAutoHyphens/>
              <w:spacing w:after="0" w:line="240" w:lineRule="auto"/>
              <w:jc w:val="center"/>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ОК 02-03</w:t>
            </w:r>
          </w:p>
          <w:p w:rsidR="00815F46" w:rsidRPr="00815F46" w:rsidRDefault="00815F46" w:rsidP="00815F46">
            <w:pPr>
              <w:suppressAutoHyphens/>
              <w:spacing w:after="0" w:line="240" w:lineRule="auto"/>
              <w:jc w:val="center"/>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ОК 04-06</w:t>
            </w:r>
          </w:p>
          <w:p w:rsidR="00815F46" w:rsidRPr="00815F46" w:rsidRDefault="00815F46" w:rsidP="00815F46">
            <w:pPr>
              <w:suppressAutoHyphens/>
              <w:spacing w:after="0" w:line="240" w:lineRule="auto"/>
              <w:jc w:val="center"/>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ОК 09</w:t>
            </w:r>
          </w:p>
        </w:tc>
        <w:tc>
          <w:tcPr>
            <w:tcW w:w="4791" w:type="dxa"/>
            <w:tcBorders>
              <w:top w:val="single" w:sz="4" w:space="0" w:color="auto"/>
              <w:left w:val="single" w:sz="4" w:space="0" w:color="auto"/>
              <w:bottom w:val="single" w:sz="4" w:space="0" w:color="auto"/>
              <w:right w:val="single" w:sz="4" w:space="0" w:color="auto"/>
            </w:tcBorders>
            <w:hideMark/>
          </w:tcPr>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val="x-none" w:eastAsia="x-none"/>
              </w:rPr>
            </w:pPr>
            <w:r w:rsidRPr="00815F46">
              <w:rPr>
                <w:rFonts w:ascii="Times New Roman" w:eastAsia="Times New Roman" w:hAnsi="Times New Roman" w:cs="Times New Roman"/>
                <w:sz w:val="24"/>
                <w:szCs w:val="24"/>
                <w:lang w:val="x-none" w:eastAsia="x-none"/>
              </w:rPr>
              <w:t>понимать общий смысл четко произнесенных высказываний на известные темы (профессиональные и бытовые);</w:t>
            </w:r>
          </w:p>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val="x-none" w:eastAsia="x-none"/>
              </w:rPr>
            </w:pPr>
            <w:r w:rsidRPr="00815F46">
              <w:rPr>
                <w:rFonts w:ascii="Times New Roman" w:eastAsia="Times New Roman" w:hAnsi="Times New Roman" w:cs="Times New Roman"/>
                <w:sz w:val="24"/>
                <w:szCs w:val="24"/>
                <w:lang w:val="x-none" w:eastAsia="x-none"/>
              </w:rPr>
              <w:t>понимать</w:t>
            </w:r>
            <w:r w:rsidRPr="00815F46">
              <w:rPr>
                <w:rFonts w:ascii="Times New Roman" w:eastAsia="Times New Roman" w:hAnsi="Times New Roman" w:cs="Times New Roman"/>
                <w:sz w:val="24"/>
                <w:szCs w:val="24"/>
                <w:lang w:val="x-none" w:eastAsia="x-none"/>
              </w:rPr>
              <w:tab/>
              <w:t>тексты</w:t>
            </w:r>
            <w:r w:rsidRPr="00815F46">
              <w:rPr>
                <w:rFonts w:ascii="Times New Roman" w:eastAsia="Times New Roman" w:hAnsi="Times New Roman" w:cs="Times New Roman"/>
                <w:sz w:val="24"/>
                <w:szCs w:val="24"/>
                <w:lang w:val="x-none" w:eastAsia="x-none"/>
              </w:rPr>
              <w:tab/>
              <w:t>на</w:t>
            </w:r>
            <w:r w:rsidRPr="00815F46">
              <w:rPr>
                <w:rFonts w:ascii="Times New Roman" w:eastAsia="Times New Roman" w:hAnsi="Times New Roman" w:cs="Times New Roman"/>
                <w:sz w:val="24"/>
                <w:szCs w:val="24"/>
                <w:lang w:val="x-none" w:eastAsia="x-none"/>
              </w:rPr>
              <w:tab/>
              <w:t>базовые профессиональные темы;</w:t>
            </w:r>
          </w:p>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val="x-none" w:eastAsia="x-none"/>
              </w:rPr>
            </w:pPr>
            <w:r w:rsidRPr="00815F46">
              <w:rPr>
                <w:rFonts w:ascii="Times New Roman" w:eastAsia="Times New Roman" w:hAnsi="Times New Roman" w:cs="Times New Roman"/>
                <w:sz w:val="24"/>
                <w:szCs w:val="24"/>
                <w:lang w:val="x-none" w:eastAsia="x-none"/>
              </w:rPr>
              <w:t>участвовать в диалогах на знакомые общие и профессиональные темы;</w:t>
            </w:r>
          </w:p>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val="x-none" w:eastAsia="x-none"/>
              </w:rPr>
            </w:pPr>
            <w:r w:rsidRPr="00815F46">
              <w:rPr>
                <w:rFonts w:ascii="Times New Roman" w:eastAsia="Times New Roman" w:hAnsi="Times New Roman" w:cs="Times New Roman"/>
                <w:sz w:val="24"/>
                <w:szCs w:val="24"/>
                <w:lang w:val="x-none" w:eastAsia="x-none"/>
              </w:rPr>
              <w:t>строить простые высказывания о себе и о своей профессиональной деятельности; кратко обосновывать и объяснить свои действия (текущие и планируемые);</w:t>
            </w:r>
          </w:p>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val="x-none" w:eastAsia="x-none"/>
              </w:rPr>
            </w:pPr>
            <w:r w:rsidRPr="00815F46">
              <w:rPr>
                <w:rFonts w:ascii="Times New Roman" w:eastAsia="Times New Roman" w:hAnsi="Times New Roman" w:cs="Times New Roman"/>
                <w:sz w:val="24"/>
                <w:szCs w:val="24"/>
                <w:lang w:val="x-none" w:eastAsia="x-none"/>
              </w:rPr>
              <w:t>писать простые связные сообщения на знакомые</w:t>
            </w:r>
            <w:r w:rsidRPr="00815F46">
              <w:rPr>
                <w:rFonts w:ascii="Times New Roman" w:eastAsia="Times New Roman" w:hAnsi="Times New Roman" w:cs="Times New Roman"/>
                <w:sz w:val="24"/>
                <w:szCs w:val="24"/>
                <w:lang w:val="x-none" w:eastAsia="x-none"/>
              </w:rPr>
              <w:tab/>
              <w:t>или</w:t>
            </w:r>
            <w:r w:rsidRPr="00815F46">
              <w:rPr>
                <w:rFonts w:ascii="Times New Roman" w:eastAsia="Times New Roman" w:hAnsi="Times New Roman" w:cs="Times New Roman"/>
                <w:sz w:val="24"/>
                <w:szCs w:val="24"/>
                <w:lang w:val="x-none" w:eastAsia="x-none"/>
              </w:rPr>
              <w:tab/>
              <w:t>интересующие профессиональные темы.</w:t>
            </w:r>
          </w:p>
        </w:tc>
        <w:tc>
          <w:tcPr>
            <w:tcW w:w="3827" w:type="dxa"/>
            <w:tcBorders>
              <w:top w:val="single" w:sz="4" w:space="0" w:color="auto"/>
              <w:left w:val="single" w:sz="4" w:space="0" w:color="auto"/>
              <w:bottom w:val="single" w:sz="4" w:space="0" w:color="auto"/>
              <w:right w:val="single" w:sz="4" w:space="0" w:color="auto"/>
            </w:tcBorders>
            <w:hideMark/>
          </w:tcPr>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eastAsia="x-none"/>
              </w:rPr>
            </w:pPr>
            <w:r w:rsidRPr="00815F46">
              <w:rPr>
                <w:rFonts w:ascii="Times New Roman" w:eastAsia="Times New Roman" w:hAnsi="Times New Roman" w:cs="Times New Roman"/>
                <w:sz w:val="24"/>
                <w:szCs w:val="24"/>
                <w:lang w:val="x-none" w:eastAsia="x-none"/>
              </w:rPr>
              <w:t>правила построения простых и сложных</w:t>
            </w:r>
            <w:r w:rsidRPr="00815F46">
              <w:rPr>
                <w:rFonts w:ascii="Times New Roman" w:eastAsia="Times New Roman" w:hAnsi="Times New Roman" w:cs="Times New Roman"/>
                <w:sz w:val="24"/>
                <w:szCs w:val="24"/>
                <w:lang w:val="x-none" w:eastAsia="x-none"/>
              </w:rPr>
              <w:tab/>
              <w:t>предложений на профессиональные темы</w:t>
            </w:r>
            <w:r w:rsidRPr="00815F46">
              <w:rPr>
                <w:rFonts w:ascii="Times New Roman" w:eastAsia="Times New Roman" w:hAnsi="Times New Roman" w:cs="Times New Roman"/>
                <w:sz w:val="24"/>
                <w:szCs w:val="24"/>
                <w:lang w:eastAsia="x-none"/>
              </w:rPr>
              <w:t xml:space="preserve"> </w:t>
            </w:r>
            <w:r w:rsidRPr="00815F46">
              <w:rPr>
                <w:rFonts w:ascii="Times New Roman" w:eastAsia="Times New Roman" w:hAnsi="Times New Roman" w:cs="Times New Roman"/>
                <w:sz w:val="24"/>
                <w:szCs w:val="24"/>
                <w:lang w:val="x-none" w:eastAsia="x-none"/>
              </w:rPr>
              <w:t>основные общеупотребительные глаголы (бытовая и профессиональная лексика)</w:t>
            </w:r>
            <w:r w:rsidRPr="00815F46">
              <w:rPr>
                <w:rFonts w:ascii="Times New Roman" w:eastAsia="Times New Roman" w:hAnsi="Times New Roman" w:cs="Times New Roman"/>
                <w:sz w:val="24"/>
                <w:szCs w:val="24"/>
                <w:lang w:eastAsia="x-none"/>
              </w:rPr>
              <w:t>;</w:t>
            </w:r>
          </w:p>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eastAsia="x-none"/>
              </w:rPr>
            </w:pPr>
            <w:r w:rsidRPr="00815F46">
              <w:rPr>
                <w:rFonts w:ascii="Times New Roman" w:eastAsia="Times New Roman" w:hAnsi="Times New Roman" w:cs="Times New Roman"/>
                <w:sz w:val="24"/>
                <w:szCs w:val="24"/>
                <w:lang w:val="x-none" w:eastAsia="x-none"/>
              </w:rPr>
              <w:t>лексический минимум, относящийся к описанию предметов, средств и процессов профессиональной деятельности</w:t>
            </w:r>
            <w:r w:rsidRPr="00815F46">
              <w:rPr>
                <w:rFonts w:ascii="Times New Roman" w:eastAsia="Times New Roman" w:hAnsi="Times New Roman" w:cs="Times New Roman"/>
                <w:sz w:val="24"/>
                <w:szCs w:val="24"/>
                <w:lang w:eastAsia="x-none"/>
              </w:rPr>
              <w:t>;</w:t>
            </w:r>
          </w:p>
          <w:p w:rsidR="00815F46" w:rsidRPr="00815F46" w:rsidRDefault="00815F46" w:rsidP="00815F46">
            <w:pPr>
              <w:suppressAutoHyphens/>
              <w:spacing w:after="0" w:line="240" w:lineRule="auto"/>
              <w:jc w:val="both"/>
              <w:rPr>
                <w:rFonts w:ascii="Times New Roman" w:eastAsia="Times New Roman" w:hAnsi="Times New Roman" w:cs="Times New Roman"/>
                <w:sz w:val="24"/>
                <w:szCs w:val="24"/>
                <w:lang w:eastAsia="x-none"/>
              </w:rPr>
            </w:pPr>
            <w:r w:rsidRPr="00815F46">
              <w:rPr>
                <w:rFonts w:ascii="Times New Roman" w:eastAsia="Times New Roman" w:hAnsi="Times New Roman" w:cs="Times New Roman"/>
                <w:sz w:val="24"/>
                <w:szCs w:val="24"/>
                <w:lang w:val="x-none" w:eastAsia="x-none"/>
              </w:rPr>
              <w:t>особенности произношения</w:t>
            </w:r>
            <w:r w:rsidRPr="00815F46">
              <w:rPr>
                <w:rFonts w:ascii="Times New Roman" w:eastAsia="Times New Roman" w:hAnsi="Times New Roman" w:cs="Times New Roman"/>
                <w:sz w:val="24"/>
                <w:szCs w:val="24"/>
                <w:lang w:eastAsia="x-none"/>
              </w:rPr>
              <w:t xml:space="preserve">, </w:t>
            </w:r>
            <w:r w:rsidRPr="00815F46">
              <w:rPr>
                <w:rFonts w:ascii="Times New Roman" w:eastAsia="Times New Roman" w:hAnsi="Times New Roman" w:cs="Times New Roman"/>
                <w:sz w:val="24"/>
                <w:szCs w:val="24"/>
                <w:lang w:val="x-none" w:eastAsia="x-none"/>
              </w:rPr>
              <w:t>правила чтения текстов профессиональной направленности</w:t>
            </w:r>
            <w:r w:rsidRPr="00815F46">
              <w:rPr>
                <w:rFonts w:ascii="Times New Roman" w:eastAsia="Times New Roman" w:hAnsi="Times New Roman" w:cs="Times New Roman"/>
                <w:sz w:val="24"/>
                <w:szCs w:val="24"/>
                <w:lang w:eastAsia="x-none"/>
              </w:rPr>
              <w:t>.</w:t>
            </w:r>
          </w:p>
        </w:tc>
      </w:tr>
    </w:tbl>
    <w:p w:rsidR="007650B2" w:rsidRDefault="007650B2" w:rsidP="007650B2">
      <w:pPr>
        <w:suppressAutoHyphens/>
        <w:spacing w:after="0" w:line="240" w:lineRule="auto"/>
        <w:rPr>
          <w:rFonts w:ascii="Times New Roman" w:eastAsia="Times New Roman" w:hAnsi="Times New Roman" w:cs="Times New Roman"/>
          <w:b/>
          <w:sz w:val="24"/>
          <w:szCs w:val="24"/>
          <w:lang w:eastAsia="ru-RU"/>
        </w:rPr>
      </w:pPr>
    </w:p>
    <w:p w:rsidR="007650B2" w:rsidRDefault="007650B2" w:rsidP="007650B2">
      <w:pPr>
        <w:autoSpaceDE w:val="0"/>
        <w:autoSpaceDN w:val="0"/>
        <w:adjustRightInd w:val="0"/>
        <w:spacing w:after="0" w:line="240" w:lineRule="auto"/>
        <w:ind w:firstLine="709"/>
        <w:jc w:val="both"/>
        <w:rPr>
          <w:rFonts w:ascii="Times New Roman" w:hAnsi="Times New Roman" w:cs="Times New Roman"/>
          <w:b/>
          <w:sz w:val="28"/>
          <w:szCs w:val="28"/>
        </w:rPr>
      </w:pPr>
      <w:r w:rsidRPr="004B02AF">
        <w:rPr>
          <w:rFonts w:ascii="Times New Roman" w:hAnsi="Times New Roman" w:cs="Times New Roman"/>
          <w:b/>
          <w:sz w:val="28"/>
          <w:szCs w:val="28"/>
        </w:rPr>
        <w:t>Обучающийся по специальности 43.02.16 Туризм и гостеприимство должен обладать общими компетенциями, включающими в себя способность:</w:t>
      </w:r>
    </w:p>
    <w:p w:rsidR="007650B2" w:rsidRPr="00B97762" w:rsidRDefault="007650B2" w:rsidP="007650B2">
      <w:pPr>
        <w:autoSpaceDE w:val="0"/>
        <w:autoSpaceDN w:val="0"/>
        <w:adjustRightInd w:val="0"/>
        <w:spacing w:after="0" w:line="240" w:lineRule="auto"/>
        <w:ind w:firstLine="709"/>
        <w:jc w:val="both"/>
        <w:rPr>
          <w:rFonts w:ascii="Times New Roman" w:hAnsi="Times New Roman" w:cs="Times New Roman"/>
          <w:b/>
          <w:sz w:val="28"/>
          <w:szCs w:val="28"/>
        </w:rPr>
      </w:pPr>
      <w:r w:rsidRPr="00B97762">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при выполнении задач профессиональной деятельности.</w:t>
      </w:r>
    </w:p>
    <w:p w:rsidR="007650B2" w:rsidRDefault="007650B2" w:rsidP="007650B2">
      <w:pPr>
        <w:autoSpaceDE w:val="0"/>
        <w:autoSpaceDN w:val="0"/>
        <w:adjustRightInd w:val="0"/>
        <w:spacing w:after="0" w:line="240" w:lineRule="auto"/>
        <w:ind w:firstLine="709"/>
        <w:jc w:val="both"/>
        <w:rPr>
          <w:rFonts w:ascii="Times New Roman" w:hAnsi="Times New Roman" w:cs="Times New Roman"/>
          <w:sz w:val="28"/>
          <w:szCs w:val="28"/>
        </w:rPr>
      </w:pPr>
      <w:r w:rsidRPr="008B4C2F">
        <w:rPr>
          <w:rFonts w:ascii="Times New Roman" w:hAnsi="Times New Roman" w:cs="Times New Roman"/>
          <w:sz w:val="28"/>
          <w:szCs w:val="28"/>
        </w:rPr>
        <w:t>О</w:t>
      </w:r>
      <w:r>
        <w:rPr>
          <w:rFonts w:ascii="Times New Roman" w:hAnsi="Times New Roman" w:cs="Times New Roman"/>
          <w:sz w:val="28"/>
          <w:szCs w:val="28"/>
        </w:rPr>
        <w:t xml:space="preserve">К 03. </w:t>
      </w:r>
      <w:r w:rsidRPr="008B4C2F">
        <w:rPr>
          <w:rFonts w:ascii="Times New Roman" w:hAnsi="Times New Roman" w:cs="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507ACF" w:rsidRPr="00507ACF">
        <w:rPr>
          <w:rFonts w:eastAsia="Segoe UI"/>
        </w:rPr>
        <w:t xml:space="preserve"> </w:t>
      </w:r>
      <w:r w:rsidR="00507ACF" w:rsidRPr="00507ACF">
        <w:rPr>
          <w:rFonts w:ascii="Times New Roman" w:eastAsia="Segoe UI" w:hAnsi="Times New Roman" w:cs="Times New Roman"/>
          <w:sz w:val="28"/>
          <w:szCs w:val="28"/>
        </w:rPr>
        <w:t>правовой и</w:t>
      </w:r>
      <w:r w:rsidRPr="008B4C2F">
        <w:rPr>
          <w:rFonts w:ascii="Times New Roman" w:hAnsi="Times New Roman" w:cs="Times New Roman"/>
          <w:sz w:val="28"/>
          <w:szCs w:val="28"/>
        </w:rPr>
        <w:t xml:space="preserve"> финансовой грамотности в различных жизненных ситуациях.</w:t>
      </w:r>
    </w:p>
    <w:p w:rsidR="007650B2" w:rsidRPr="00B97762" w:rsidRDefault="00507ACF" w:rsidP="007650B2">
      <w:pPr>
        <w:pStyle w:val="pj"/>
        <w:shd w:val="clear" w:color="auto" w:fill="FFFFFF"/>
        <w:spacing w:before="0" w:beforeAutospacing="0" w:after="0" w:afterAutospacing="0"/>
        <w:ind w:firstLine="709"/>
        <w:jc w:val="both"/>
        <w:textAlignment w:val="baseline"/>
        <w:rPr>
          <w:color w:val="222222"/>
          <w:sz w:val="28"/>
          <w:szCs w:val="28"/>
        </w:rPr>
      </w:pPr>
      <w:r>
        <w:rPr>
          <w:color w:val="222222"/>
          <w:sz w:val="28"/>
          <w:szCs w:val="28"/>
        </w:rPr>
        <w:t>ОК </w:t>
      </w:r>
      <w:r w:rsidR="007650B2" w:rsidRPr="00B97762">
        <w:rPr>
          <w:color w:val="222222"/>
          <w:sz w:val="28"/>
          <w:szCs w:val="28"/>
        </w:rPr>
        <w:t>04.</w:t>
      </w:r>
      <w:r w:rsidR="007650B2">
        <w:rPr>
          <w:color w:val="222222"/>
          <w:sz w:val="28"/>
          <w:szCs w:val="28"/>
        </w:rPr>
        <w:t xml:space="preserve"> </w:t>
      </w:r>
      <w:r w:rsidR="007650B2" w:rsidRPr="00B97762">
        <w:rPr>
          <w:color w:val="222222"/>
          <w:sz w:val="28"/>
          <w:szCs w:val="28"/>
        </w:rPr>
        <w:t>Эффективно взаимодействовать и работать в коллективе и команде</w:t>
      </w:r>
      <w:r w:rsidR="007650B2" w:rsidRPr="00B97762">
        <w:rPr>
          <w:color w:val="222222"/>
          <w:sz w:val="28"/>
          <w:szCs w:val="28"/>
          <w:lang w:val="en-US"/>
        </w:rPr>
        <w:t> </w:t>
      </w:r>
    </w:p>
    <w:p w:rsidR="007650B2" w:rsidRPr="00B97762" w:rsidRDefault="007650B2" w:rsidP="007650B2">
      <w:pPr>
        <w:pStyle w:val="pj"/>
        <w:shd w:val="clear" w:color="auto" w:fill="FFFFFF"/>
        <w:tabs>
          <w:tab w:val="left" w:pos="1440"/>
        </w:tabs>
        <w:spacing w:before="0" w:beforeAutospacing="0" w:after="0" w:afterAutospacing="0"/>
        <w:ind w:firstLine="709"/>
        <w:jc w:val="both"/>
        <w:textAlignment w:val="baseline"/>
        <w:rPr>
          <w:color w:val="222222"/>
          <w:sz w:val="28"/>
          <w:szCs w:val="28"/>
        </w:rPr>
      </w:pPr>
      <w:r>
        <w:rPr>
          <w:color w:val="222222"/>
          <w:sz w:val="28"/>
          <w:szCs w:val="28"/>
        </w:rPr>
        <w:t>ОК </w:t>
      </w:r>
      <w:r w:rsidRPr="00B97762">
        <w:rPr>
          <w:color w:val="222222"/>
          <w:sz w:val="28"/>
          <w:szCs w:val="28"/>
        </w:rPr>
        <w:t>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color w:val="222222"/>
          <w:sz w:val="28"/>
          <w:szCs w:val="28"/>
        </w:rPr>
        <w:t>.</w:t>
      </w:r>
    </w:p>
    <w:p w:rsidR="007650B2" w:rsidRPr="00B97762" w:rsidRDefault="007650B2" w:rsidP="007650B2">
      <w:pPr>
        <w:pStyle w:val="pj"/>
        <w:shd w:val="clear" w:color="auto" w:fill="FFFFFF"/>
        <w:tabs>
          <w:tab w:val="left" w:pos="1440"/>
        </w:tabs>
        <w:spacing w:before="0" w:beforeAutospacing="0" w:after="0" w:afterAutospacing="0"/>
        <w:ind w:firstLine="709"/>
        <w:jc w:val="both"/>
        <w:textAlignment w:val="baseline"/>
        <w:rPr>
          <w:color w:val="222222"/>
          <w:sz w:val="28"/>
          <w:szCs w:val="28"/>
        </w:rPr>
      </w:pPr>
      <w:r w:rsidRPr="00B97762">
        <w:rPr>
          <w:color w:val="222222"/>
          <w:sz w:val="28"/>
          <w:szCs w:val="28"/>
        </w:rPr>
        <w:t>ОК 06.</w:t>
      </w:r>
      <w:r w:rsidR="003F65CF">
        <w:rPr>
          <w:sz w:val="28"/>
          <w:szCs w:val="28"/>
        </w:rPr>
        <w:t> </w:t>
      </w:r>
      <w:r w:rsidRPr="00B97762">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Pr>
          <w:sz w:val="28"/>
          <w:szCs w:val="28"/>
        </w:rPr>
        <w:t>.</w:t>
      </w:r>
    </w:p>
    <w:p w:rsidR="007650B2" w:rsidRPr="007650B2" w:rsidRDefault="007650B2" w:rsidP="007650B2">
      <w:pPr>
        <w:autoSpaceDE w:val="0"/>
        <w:autoSpaceDN w:val="0"/>
        <w:adjustRightInd w:val="0"/>
        <w:spacing w:after="0" w:line="240" w:lineRule="auto"/>
        <w:ind w:firstLine="709"/>
        <w:jc w:val="both"/>
        <w:rPr>
          <w:rFonts w:ascii="Times New Roman" w:hAnsi="Times New Roman" w:cs="Times New Roman"/>
          <w:sz w:val="28"/>
          <w:szCs w:val="28"/>
        </w:rPr>
      </w:pPr>
      <w:r w:rsidRPr="008B4C2F">
        <w:rPr>
          <w:rFonts w:ascii="Times New Roman" w:hAnsi="Times New Roman" w:cs="Times New Roman"/>
          <w:sz w:val="28"/>
          <w:szCs w:val="28"/>
        </w:rPr>
        <w:lastRenderedPageBreak/>
        <w:t>ОК 09.Пользоваться профессиональной документацией на госуда</w:t>
      </w:r>
      <w:r>
        <w:rPr>
          <w:rFonts w:ascii="Times New Roman" w:hAnsi="Times New Roman" w:cs="Times New Roman"/>
          <w:sz w:val="28"/>
          <w:szCs w:val="28"/>
        </w:rPr>
        <w:t>рственном и иностранном языках.</w:t>
      </w:r>
    </w:p>
    <w:p w:rsidR="00815F46" w:rsidRPr="007650B2" w:rsidRDefault="00815F46" w:rsidP="007650B2">
      <w:pPr>
        <w:suppressAutoHyphens/>
        <w:spacing w:after="0" w:line="276" w:lineRule="auto"/>
        <w:ind w:firstLine="709"/>
        <w:rPr>
          <w:rFonts w:ascii="Times New Roman" w:eastAsia="Times New Roman" w:hAnsi="Times New Roman" w:cs="Times New Roman"/>
          <w:b/>
          <w:sz w:val="28"/>
          <w:szCs w:val="28"/>
          <w:lang w:eastAsia="ru-RU"/>
        </w:rPr>
      </w:pPr>
      <w:r w:rsidRPr="007650B2">
        <w:rPr>
          <w:rFonts w:ascii="Times New Roman" w:eastAsia="Times New Roman" w:hAnsi="Times New Roman" w:cs="Times New Roman"/>
          <w:b/>
          <w:sz w:val="28"/>
          <w:szCs w:val="28"/>
          <w:lang w:eastAsia="ru-RU"/>
        </w:rPr>
        <w:t>В результате освоения образовательной программы выпускник должен достигнуть следующих личностных результатов:</w:t>
      </w:r>
    </w:p>
    <w:p w:rsidR="00815F46" w:rsidRPr="00815F46" w:rsidRDefault="00507ACF" w:rsidP="003F65CF">
      <w:pPr>
        <w:tabs>
          <w:tab w:val="left" w:pos="210"/>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ЛР </w:t>
      </w:r>
      <w:r w:rsidR="00815F46" w:rsidRPr="00815F46">
        <w:rPr>
          <w:rFonts w:ascii="Times New Roman" w:eastAsia="Times New Roman" w:hAnsi="Times New Roman" w:cs="Times New Roman"/>
          <w:b/>
          <w:sz w:val="28"/>
          <w:szCs w:val="28"/>
          <w:lang w:eastAsia="ru-RU"/>
        </w:rPr>
        <w:t>8</w:t>
      </w:r>
      <w:r>
        <w:rPr>
          <w:rFonts w:ascii="Times New Roman" w:eastAsia="Times New Roman" w:hAnsi="Times New Roman" w:cs="Times New Roman"/>
          <w:sz w:val="28"/>
          <w:szCs w:val="28"/>
          <w:lang w:eastAsia="ru-RU"/>
        </w:rPr>
        <w:t> </w:t>
      </w:r>
      <w:r w:rsidR="00815F46" w:rsidRPr="00815F46">
        <w:rPr>
          <w:rFonts w:ascii="Times New Roman" w:eastAsia="Times New Roman" w:hAnsi="Times New Roman" w:cs="Times New Roman"/>
          <w:sz w:val="28"/>
          <w:szCs w:val="28"/>
          <w:lang w:eastAsia="ru-RU"/>
        </w:rPr>
        <w:t>Проявлять и демонстрировать уважение к представителям различных</w:t>
      </w:r>
      <w:r w:rsidR="00815F46">
        <w:rPr>
          <w:rFonts w:ascii="Times New Roman" w:eastAsia="Times New Roman" w:hAnsi="Times New Roman" w:cs="Times New Roman"/>
          <w:sz w:val="28"/>
          <w:szCs w:val="28"/>
          <w:lang w:eastAsia="ru-RU"/>
        </w:rPr>
        <w:t xml:space="preserve"> </w:t>
      </w:r>
      <w:r w:rsidR="00815F46" w:rsidRPr="00815F46">
        <w:rPr>
          <w:rFonts w:ascii="Times New Roman" w:eastAsia="Times New Roman" w:hAnsi="Times New Roman" w:cs="Times New Roman"/>
          <w:sz w:val="28"/>
          <w:szCs w:val="28"/>
          <w:lang w:eastAsia="ru-RU"/>
        </w:rPr>
        <w:t xml:space="preserve">этнокультурных, социальных, конфессиональных и иных групп. Быть </w:t>
      </w:r>
      <w:r w:rsidR="0095684F" w:rsidRPr="00815F46">
        <w:rPr>
          <w:rFonts w:ascii="Times New Roman" w:eastAsia="Times New Roman" w:hAnsi="Times New Roman" w:cs="Times New Roman"/>
          <w:sz w:val="28"/>
          <w:szCs w:val="28"/>
          <w:lang w:eastAsia="ru-RU"/>
        </w:rPr>
        <w:t xml:space="preserve">сопричастным </w:t>
      </w:r>
      <w:r w:rsidR="0095684F">
        <w:rPr>
          <w:rFonts w:ascii="Times New Roman" w:eastAsia="Times New Roman" w:hAnsi="Times New Roman" w:cs="Times New Roman"/>
          <w:sz w:val="28"/>
          <w:szCs w:val="28"/>
          <w:lang w:eastAsia="ru-RU"/>
        </w:rPr>
        <w:t>к</w:t>
      </w:r>
      <w:r w:rsidR="00815F46">
        <w:rPr>
          <w:rFonts w:ascii="Times New Roman" w:eastAsia="Times New Roman" w:hAnsi="Times New Roman" w:cs="Times New Roman"/>
          <w:sz w:val="28"/>
          <w:szCs w:val="28"/>
          <w:lang w:eastAsia="ru-RU"/>
        </w:rPr>
        <w:t xml:space="preserve"> </w:t>
      </w:r>
      <w:r w:rsidR="00815F46" w:rsidRPr="00815F46">
        <w:rPr>
          <w:rFonts w:ascii="Times New Roman" w:eastAsia="Times New Roman" w:hAnsi="Times New Roman" w:cs="Times New Roman"/>
          <w:sz w:val="28"/>
          <w:szCs w:val="28"/>
          <w:lang w:eastAsia="ru-RU"/>
        </w:rPr>
        <w:t>сохранению, преумножению и трансляции культурных традиций и ценностей</w:t>
      </w:r>
      <w:r w:rsidR="00815F46">
        <w:rPr>
          <w:rFonts w:ascii="Times New Roman" w:eastAsia="Times New Roman" w:hAnsi="Times New Roman" w:cs="Times New Roman"/>
          <w:sz w:val="28"/>
          <w:szCs w:val="28"/>
          <w:lang w:eastAsia="ru-RU"/>
        </w:rPr>
        <w:t xml:space="preserve"> </w:t>
      </w:r>
      <w:r w:rsidR="00815F46" w:rsidRPr="00815F46">
        <w:rPr>
          <w:rFonts w:ascii="Times New Roman" w:eastAsia="Times New Roman" w:hAnsi="Times New Roman" w:cs="Times New Roman"/>
          <w:sz w:val="28"/>
          <w:szCs w:val="28"/>
          <w:lang w:eastAsia="ru-RU"/>
        </w:rPr>
        <w:t>многонационального российского государства.</w:t>
      </w:r>
    </w:p>
    <w:p w:rsidR="00815F46" w:rsidRPr="00815F46" w:rsidRDefault="00815F46" w:rsidP="003F65CF">
      <w:pPr>
        <w:spacing w:after="0" w:line="240" w:lineRule="auto"/>
        <w:ind w:firstLine="709"/>
        <w:jc w:val="both"/>
        <w:rPr>
          <w:rFonts w:ascii="Times New Roman" w:hAnsi="Times New Roman" w:cs="Times New Roman"/>
          <w:sz w:val="28"/>
          <w:szCs w:val="28"/>
        </w:rPr>
      </w:pPr>
      <w:r w:rsidRPr="00815F46">
        <w:rPr>
          <w:rFonts w:ascii="Times New Roman" w:hAnsi="Times New Roman" w:cs="Times New Roman"/>
          <w:sz w:val="28"/>
          <w:szCs w:val="28"/>
        </w:rPr>
        <w:t xml:space="preserve">Одной из важнейших проблем, является повышение качества подготовки специалистов. </w:t>
      </w:r>
    </w:p>
    <w:p w:rsidR="00815F46" w:rsidRPr="00815F46" w:rsidRDefault="00815F46" w:rsidP="007650B2">
      <w:pPr>
        <w:autoSpaceDE w:val="0"/>
        <w:autoSpaceDN w:val="0"/>
        <w:adjustRightInd w:val="0"/>
        <w:spacing w:after="0" w:line="240" w:lineRule="auto"/>
        <w:ind w:firstLine="709"/>
        <w:jc w:val="both"/>
        <w:rPr>
          <w:rFonts w:ascii="Times New Roman" w:hAnsi="Times New Roman" w:cs="Times New Roman"/>
          <w:sz w:val="28"/>
          <w:szCs w:val="28"/>
        </w:rPr>
      </w:pPr>
      <w:r w:rsidRPr="00815F46">
        <w:rPr>
          <w:rFonts w:ascii="Times New Roman" w:hAnsi="Times New Roman" w:cs="Times New Roman"/>
          <w:sz w:val="28"/>
          <w:szCs w:val="28"/>
        </w:rPr>
        <w:t>В этой связи все большее значение приобретает самостоятельная работа студентов. Организация самостоятельной внеаудиторной работы в п</w:t>
      </w:r>
      <w:r w:rsidR="00507ACF">
        <w:rPr>
          <w:rFonts w:ascii="Times New Roman" w:hAnsi="Times New Roman" w:cs="Times New Roman"/>
          <w:sz w:val="28"/>
          <w:szCs w:val="28"/>
        </w:rPr>
        <w:t>роцессе обучения в колледже</w:t>
      </w:r>
      <w:r w:rsidRPr="00815F46">
        <w:rPr>
          <w:rFonts w:ascii="Times New Roman" w:hAnsi="Times New Roman" w:cs="Times New Roman"/>
          <w:sz w:val="28"/>
          <w:szCs w:val="28"/>
        </w:rPr>
        <w:t>, формирование умений учебного труда является основой для дальнейшего обуч</w:t>
      </w:r>
      <w:r w:rsidR="00507ACF">
        <w:rPr>
          <w:rFonts w:ascii="Times New Roman" w:hAnsi="Times New Roman" w:cs="Times New Roman"/>
          <w:sz w:val="28"/>
          <w:szCs w:val="28"/>
        </w:rPr>
        <w:t>ения. Таким образом, в колледже</w:t>
      </w:r>
      <w:r w:rsidRPr="00815F46">
        <w:rPr>
          <w:rFonts w:ascii="Times New Roman" w:hAnsi="Times New Roman" w:cs="Times New Roman"/>
          <w:sz w:val="28"/>
          <w:szCs w:val="28"/>
        </w:rPr>
        <w:t xml:space="preserve"> студенты должны получить подготовку к последующему самообразованию, а средством достижения этой цели является внеаудиторная самостоятельная работа. Внеаудиторная самостоятельная работа выполняется студентами по заданию преподавателя, но без его непосредственного участия. Объем времени, отведенный на внеаудиторную самостоятельную работу, находит отражение: в рабочем учебном плане; в рабочих программах учебных дисциплин.</w:t>
      </w:r>
    </w:p>
    <w:p w:rsidR="00815F46" w:rsidRPr="00815F46" w:rsidRDefault="00815F46" w:rsidP="00765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cs="Times New Roman"/>
          <w:sz w:val="24"/>
          <w:szCs w:val="24"/>
          <w:lang w:eastAsia="ru-RU"/>
        </w:rPr>
      </w:pPr>
      <w:r w:rsidRPr="00507ACF">
        <w:rPr>
          <w:rFonts w:ascii="Times New Roman" w:eastAsiaTheme="minorEastAsia" w:hAnsi="Times New Roman" w:cs="Times New Roman"/>
          <w:b/>
          <w:sz w:val="28"/>
          <w:szCs w:val="28"/>
          <w:lang w:eastAsia="ru-RU"/>
        </w:rPr>
        <w:t>Цель методических указаний:</w:t>
      </w:r>
      <w:r w:rsidRPr="00815F46">
        <w:rPr>
          <w:rFonts w:ascii="Times New Roman" w:eastAsiaTheme="minorEastAsia" w:hAnsi="Times New Roman" w:cs="Times New Roman"/>
          <w:sz w:val="28"/>
          <w:szCs w:val="28"/>
          <w:lang w:eastAsia="ru-RU"/>
        </w:rPr>
        <w:t xml:space="preserve"> оказание помощи обучающимся в выполнении самостоятельной работы по дисциплине </w:t>
      </w:r>
      <w:r>
        <w:rPr>
          <w:rFonts w:ascii="Times New Roman" w:eastAsia="Calibri" w:hAnsi="Times New Roman" w:cs="Times New Roman"/>
          <w:sz w:val="28"/>
          <w:szCs w:val="28"/>
          <w:lang w:eastAsia="ru-RU"/>
        </w:rPr>
        <w:t>ОП.07</w:t>
      </w:r>
      <w:r w:rsidRPr="00815F46">
        <w:rPr>
          <w:rFonts w:ascii="Times New Roman" w:eastAsia="Calibri" w:hAnsi="Times New Roman" w:cs="Times New Roman"/>
          <w:sz w:val="28"/>
          <w:szCs w:val="28"/>
          <w:lang w:eastAsia="ru-RU"/>
        </w:rPr>
        <w:t xml:space="preserve"> Иностранный язык </w:t>
      </w:r>
      <w:r>
        <w:rPr>
          <w:rFonts w:ascii="Times New Roman" w:eastAsia="Calibri" w:hAnsi="Times New Roman" w:cs="Times New Roman"/>
          <w:sz w:val="28"/>
          <w:szCs w:val="28"/>
          <w:lang w:eastAsia="ru-RU"/>
        </w:rPr>
        <w:t>(</w:t>
      </w:r>
      <w:r w:rsidRPr="00815F4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торой)</w:t>
      </w:r>
      <w:r w:rsidRPr="00815F46">
        <w:rPr>
          <w:rFonts w:ascii="Times New Roman" w:eastAsia="Calibri" w:hAnsi="Times New Roman" w:cs="Times New Roman"/>
          <w:sz w:val="28"/>
          <w:szCs w:val="28"/>
          <w:lang w:eastAsia="ru-RU"/>
        </w:rPr>
        <w:t xml:space="preserve"> </w:t>
      </w:r>
    </w:p>
    <w:p w:rsidR="007650B2" w:rsidRDefault="00815F46" w:rsidP="00765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cs="Times New Roman"/>
          <w:sz w:val="28"/>
          <w:szCs w:val="28"/>
          <w:lang w:eastAsia="ru-RU"/>
        </w:rPr>
      </w:pPr>
      <w:r w:rsidRPr="00815F46">
        <w:rPr>
          <w:rFonts w:ascii="Times New Roman" w:eastAsiaTheme="minorEastAsia" w:hAnsi="Times New Roman" w:cs="Times New Roman"/>
          <w:sz w:val="28"/>
          <w:szCs w:val="28"/>
          <w:lang w:eastAsia="ru-RU"/>
        </w:rPr>
        <w:t xml:space="preserve">По учебной дисциплине </w:t>
      </w:r>
      <w:r>
        <w:rPr>
          <w:rFonts w:ascii="Times New Roman" w:eastAsia="Calibri" w:hAnsi="Times New Roman" w:cs="Times New Roman"/>
          <w:sz w:val="28"/>
          <w:szCs w:val="28"/>
          <w:lang w:eastAsia="ru-RU"/>
        </w:rPr>
        <w:t>ОП.07</w:t>
      </w:r>
      <w:r w:rsidRPr="00815F46">
        <w:rPr>
          <w:rFonts w:ascii="Times New Roman" w:eastAsia="Calibri" w:hAnsi="Times New Roman" w:cs="Times New Roman"/>
          <w:sz w:val="28"/>
          <w:szCs w:val="28"/>
          <w:lang w:eastAsia="ru-RU"/>
        </w:rPr>
        <w:t xml:space="preserve"> Иностранный язык </w:t>
      </w:r>
      <w:r>
        <w:rPr>
          <w:rFonts w:ascii="Times New Roman" w:eastAsia="Calibri" w:hAnsi="Times New Roman" w:cs="Times New Roman"/>
          <w:sz w:val="28"/>
          <w:szCs w:val="28"/>
          <w:lang w:eastAsia="ru-RU"/>
        </w:rPr>
        <w:t>(</w:t>
      </w:r>
      <w:r w:rsidRPr="00815F4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торой)</w:t>
      </w:r>
      <w:r w:rsidRPr="00815F46">
        <w:rPr>
          <w:rFonts w:ascii="Times New Roman" w:eastAsia="Calibri" w:hAnsi="Times New Roman" w:cs="Times New Roman"/>
          <w:sz w:val="28"/>
          <w:szCs w:val="28"/>
          <w:lang w:eastAsia="ru-RU"/>
        </w:rPr>
        <w:t xml:space="preserve"> </w:t>
      </w:r>
      <w:r w:rsidRPr="00815F46">
        <w:rPr>
          <w:rFonts w:ascii="Times New Roman" w:eastAsiaTheme="minorEastAsia" w:hAnsi="Times New Roman" w:cs="Times New Roman"/>
          <w:sz w:val="28"/>
          <w:szCs w:val="28"/>
          <w:lang w:eastAsia="ru-RU"/>
        </w:rPr>
        <w:t>предусмотрено выполнение двух контрольных работ. Студенты выполняют контрольную работу №1 и №</w:t>
      </w:r>
      <w:r w:rsidR="003F65CF">
        <w:rPr>
          <w:rFonts w:ascii="Times New Roman" w:eastAsiaTheme="minorEastAsia" w:hAnsi="Times New Roman" w:cs="Times New Roman"/>
          <w:sz w:val="28"/>
          <w:szCs w:val="28"/>
          <w:lang w:eastAsia="ru-RU"/>
        </w:rPr>
        <w:t xml:space="preserve"> </w:t>
      </w:r>
      <w:r w:rsidRPr="00815F46">
        <w:rPr>
          <w:rFonts w:ascii="Times New Roman" w:eastAsiaTheme="minorEastAsia" w:hAnsi="Times New Roman" w:cs="Times New Roman"/>
          <w:sz w:val="28"/>
          <w:szCs w:val="28"/>
          <w:lang w:eastAsia="ru-RU"/>
        </w:rPr>
        <w:t>2 в сроки, предусмотренные учебным графиком. Каждая контрольная работа сопровождается практическим заданием.  </w:t>
      </w:r>
    </w:p>
    <w:p w:rsidR="00815F46" w:rsidRPr="00815F46" w:rsidRDefault="00815F46" w:rsidP="00765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cs="Times New Roman"/>
          <w:sz w:val="24"/>
          <w:szCs w:val="24"/>
          <w:lang w:eastAsia="ru-RU"/>
        </w:rPr>
      </w:pPr>
      <w:r w:rsidRPr="00815F46">
        <w:rPr>
          <w:rFonts w:ascii="Times New Roman" w:eastAsiaTheme="minorEastAsia" w:hAnsi="Times New Roman" w:cs="Times New Roman"/>
          <w:sz w:val="28"/>
          <w:szCs w:val="28"/>
          <w:lang w:eastAsia="ru-RU"/>
        </w:rPr>
        <w:t xml:space="preserve">     </w:t>
      </w:r>
    </w:p>
    <w:p w:rsidR="00815F46" w:rsidRDefault="00815F46" w:rsidP="007650B2">
      <w:pPr>
        <w:spacing w:after="0" w:line="240" w:lineRule="auto"/>
        <w:ind w:firstLine="709"/>
        <w:rPr>
          <w:rFonts w:ascii="Times New Roman" w:hAnsi="Times New Roman" w:cs="Times New Roman"/>
          <w:sz w:val="28"/>
          <w:szCs w:val="28"/>
        </w:rPr>
      </w:pPr>
      <w:r w:rsidRPr="00815F46">
        <w:rPr>
          <w:rFonts w:ascii="Times New Roman" w:hAnsi="Times New Roman" w:cs="Times New Roman"/>
          <w:sz w:val="28"/>
          <w:szCs w:val="28"/>
        </w:rPr>
        <w:t>Объем учебной дисциплины и виды учебной работы</w:t>
      </w:r>
    </w:p>
    <w:p w:rsidR="007650B2" w:rsidRPr="00815F46" w:rsidRDefault="007650B2" w:rsidP="007650B2">
      <w:pPr>
        <w:spacing w:after="0" w:line="240" w:lineRule="auto"/>
        <w:ind w:firstLine="709"/>
        <w:rPr>
          <w:rFonts w:ascii="Times New Roman" w:hAnsi="Times New Roman" w:cs="Times New Roman"/>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815F46" w:rsidRPr="00815F46" w:rsidTr="00244EB8">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jc w:val="center"/>
              <w:rPr>
                <w:rFonts w:ascii="Times New Roman" w:eastAsia="Times New Roman" w:hAnsi="Times New Roman" w:cs="Times New Roman"/>
                <w:b/>
                <w:sz w:val="24"/>
                <w:szCs w:val="24"/>
                <w:lang w:eastAsia="ru-RU"/>
              </w:rPr>
            </w:pPr>
            <w:r w:rsidRPr="00815F46">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jc w:val="center"/>
              <w:rPr>
                <w:rFonts w:ascii="Times New Roman" w:eastAsia="Times New Roman" w:hAnsi="Times New Roman" w:cs="Times New Roman"/>
                <w:b/>
                <w:iCs/>
                <w:sz w:val="24"/>
                <w:szCs w:val="24"/>
                <w:lang w:eastAsia="ru-RU"/>
              </w:rPr>
            </w:pPr>
            <w:r w:rsidRPr="00815F46">
              <w:rPr>
                <w:rFonts w:ascii="Times New Roman" w:eastAsia="Times New Roman" w:hAnsi="Times New Roman" w:cs="Times New Roman"/>
                <w:b/>
                <w:iCs/>
                <w:sz w:val="24"/>
                <w:szCs w:val="24"/>
                <w:lang w:eastAsia="ru-RU"/>
              </w:rPr>
              <w:t>Объем в часах</w:t>
            </w:r>
          </w:p>
        </w:tc>
      </w:tr>
      <w:tr w:rsidR="00815F46" w:rsidRPr="00815F46" w:rsidTr="00244EB8">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rPr>
                <w:rFonts w:ascii="Times New Roman" w:eastAsia="Times New Roman" w:hAnsi="Times New Roman" w:cs="Times New Roman"/>
                <w:b/>
                <w:sz w:val="24"/>
                <w:szCs w:val="24"/>
                <w:lang w:eastAsia="ru-RU"/>
              </w:rPr>
            </w:pPr>
            <w:r w:rsidRPr="00815F46">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202</w:t>
            </w:r>
          </w:p>
        </w:tc>
      </w:tr>
      <w:tr w:rsidR="00815F46" w:rsidRPr="00815F46" w:rsidTr="00244EB8">
        <w:trPr>
          <w:trHeight w:val="397"/>
        </w:trPr>
        <w:tc>
          <w:tcPr>
            <w:tcW w:w="3685" w:type="pct"/>
            <w:tcBorders>
              <w:top w:val="single" w:sz="6" w:space="0" w:color="000000"/>
              <w:left w:val="single" w:sz="6" w:space="0" w:color="000000"/>
              <w:bottom w:val="single" w:sz="6" w:space="0" w:color="000000"/>
              <w:right w:val="single" w:sz="6" w:space="0" w:color="000000"/>
            </w:tcBorders>
            <w:vAlign w:val="center"/>
          </w:tcPr>
          <w:p w:rsidR="00815F46" w:rsidRPr="00815F46" w:rsidRDefault="00815F46" w:rsidP="00815F46">
            <w:pPr>
              <w:suppressAutoHyphens/>
              <w:spacing w:after="0" w:line="276" w:lineRule="auto"/>
              <w:rPr>
                <w:rFonts w:ascii="Times New Roman" w:eastAsia="Times New Roman" w:hAnsi="Times New Roman" w:cs="Times New Roman"/>
                <w:b/>
                <w:sz w:val="24"/>
                <w:szCs w:val="24"/>
                <w:lang w:eastAsia="ru-RU"/>
              </w:rPr>
            </w:pPr>
            <w:r w:rsidRPr="00815F46">
              <w:rPr>
                <w:rFonts w:ascii="Times New Roman" w:eastAsia="Times New Roman" w:hAnsi="Times New Roman" w:cs="Times New Roman"/>
                <w:b/>
                <w:sz w:val="24"/>
                <w:szCs w:val="24"/>
                <w:lang w:eastAsia="ru-RU"/>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815F46" w:rsidRPr="00815F46" w:rsidRDefault="00815F46" w:rsidP="00815F46">
            <w:pPr>
              <w:suppressAutoHyphens/>
              <w:spacing w:after="0" w:line="276" w:lineRule="auto"/>
              <w:jc w:val="center"/>
              <w:rPr>
                <w:rFonts w:ascii="Times New Roman" w:eastAsia="Times New Roman" w:hAnsi="Times New Roman" w:cs="Times New Roman"/>
                <w:iCs/>
                <w:sz w:val="24"/>
                <w:szCs w:val="24"/>
                <w:lang w:eastAsia="ru-RU"/>
              </w:rPr>
            </w:pPr>
          </w:p>
        </w:tc>
      </w:tr>
      <w:tr w:rsidR="00815F46" w:rsidRPr="00815F46" w:rsidTr="00244EB8">
        <w:trPr>
          <w:trHeight w:val="397"/>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rPr>
                <w:rFonts w:ascii="Times New Roman" w:eastAsia="Times New Roman" w:hAnsi="Times New Roman" w:cs="Times New Roman"/>
                <w:iCs/>
                <w:sz w:val="24"/>
                <w:szCs w:val="24"/>
                <w:lang w:eastAsia="ru-RU"/>
              </w:rPr>
            </w:pPr>
            <w:r w:rsidRPr="00815F46">
              <w:rPr>
                <w:rFonts w:ascii="Times New Roman" w:eastAsia="Times New Roman" w:hAnsi="Times New Roman" w:cs="Times New Roman"/>
                <w:sz w:val="24"/>
                <w:szCs w:val="24"/>
                <w:lang w:eastAsia="ru-RU"/>
              </w:rPr>
              <w:t>в т. ч.:</w:t>
            </w:r>
          </w:p>
        </w:tc>
      </w:tr>
      <w:tr w:rsidR="00815F46" w:rsidRPr="00815F46" w:rsidTr="00244EB8">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jc w:val="center"/>
              <w:rPr>
                <w:rFonts w:ascii="Times New Roman" w:eastAsia="Times New Roman" w:hAnsi="Times New Roman" w:cs="Times New Roman"/>
                <w:iCs/>
                <w:sz w:val="24"/>
                <w:szCs w:val="24"/>
                <w:lang w:eastAsia="ru-RU"/>
              </w:rPr>
            </w:pPr>
          </w:p>
        </w:tc>
      </w:tr>
      <w:tr w:rsidR="00815F46" w:rsidRPr="00815F46" w:rsidTr="00244EB8">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rPr>
                <w:rFonts w:ascii="Times New Roman" w:eastAsia="Times New Roman" w:hAnsi="Times New Roman" w:cs="Times New Roman"/>
                <w:sz w:val="24"/>
                <w:szCs w:val="24"/>
                <w:lang w:eastAsia="ru-RU"/>
              </w:rPr>
            </w:pPr>
            <w:r w:rsidRPr="00815F46">
              <w:rPr>
                <w:rFonts w:ascii="Times New Roman" w:eastAsia="Times New Roman" w:hAnsi="Times New Roman" w:cs="Times New Roman"/>
                <w:sz w:val="24"/>
                <w:szCs w:val="24"/>
                <w:lang w:eastAsia="ru-RU"/>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28</w:t>
            </w:r>
          </w:p>
        </w:tc>
      </w:tr>
      <w:tr w:rsidR="00815F46" w:rsidRPr="00815F46" w:rsidTr="00244EB8">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pacing w:after="0" w:line="240" w:lineRule="auto"/>
              <w:rPr>
                <w:rFonts w:ascii="Times New Roman" w:eastAsia="Times New Roman" w:hAnsi="Times New Roman" w:cs="Times New Roman"/>
                <w:sz w:val="24"/>
                <w:szCs w:val="24"/>
                <w:lang w:eastAsia="ru-RU"/>
              </w:rPr>
            </w:pPr>
            <w:r w:rsidRPr="00815F46">
              <w:rPr>
                <w:rFonts w:ascii="Times New Roman" w:eastAsia="Times New Roman" w:hAnsi="Times New Roman" w:cs="Times New Roman"/>
                <w:i/>
                <w:sz w:val="24"/>
                <w:szCs w:val="24"/>
                <w:lang w:eastAsia="ru-RU"/>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tcPr>
          <w:p w:rsidR="00815F46" w:rsidRPr="00815F46" w:rsidRDefault="00815F46" w:rsidP="00815F46">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174</w:t>
            </w:r>
          </w:p>
        </w:tc>
      </w:tr>
      <w:tr w:rsidR="00815F46" w:rsidRPr="00815F46" w:rsidTr="00244EB8">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15F46" w:rsidRPr="00815F46" w:rsidRDefault="00815F46" w:rsidP="00815F46">
            <w:pPr>
              <w:suppressAutoHyphens/>
              <w:spacing w:after="0" w:line="276" w:lineRule="auto"/>
              <w:rPr>
                <w:rFonts w:ascii="Times New Roman" w:eastAsia="Times New Roman" w:hAnsi="Times New Roman" w:cs="Times New Roman"/>
                <w:i/>
                <w:sz w:val="24"/>
                <w:szCs w:val="24"/>
                <w:lang w:eastAsia="ru-RU"/>
              </w:rPr>
            </w:pPr>
            <w:r w:rsidRPr="00815F46">
              <w:rPr>
                <w:rFonts w:ascii="Times New Roman" w:eastAsia="Times New Roman" w:hAnsi="Times New Roman" w:cs="Times New Roman"/>
                <w:b/>
                <w:iCs/>
                <w:sz w:val="24"/>
                <w:szCs w:val="24"/>
                <w:lang w:eastAsia="ru-RU"/>
              </w:rPr>
              <w:t xml:space="preserve">Форма промежуточной </w:t>
            </w:r>
            <w:r w:rsidRPr="00815F46">
              <w:rPr>
                <w:rFonts w:ascii="Times New Roman" w:eastAsia="Times New Roman" w:hAnsi="Times New Roman" w:cs="Times New Roman"/>
                <w:iCs/>
                <w:sz w:val="24"/>
                <w:szCs w:val="24"/>
                <w:lang w:eastAsia="ru-RU"/>
              </w:rPr>
              <w:t>аттестации дифференцированный зачёт</w:t>
            </w:r>
            <w:r w:rsidRPr="00815F46">
              <w:rPr>
                <w:rFonts w:ascii="Times New Roman" w:eastAsia="Times New Roman" w:hAnsi="Times New Roman" w:cs="Times New Roman"/>
                <w:b/>
                <w:iCs/>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815F46" w:rsidRPr="00815F46" w:rsidRDefault="00815F46" w:rsidP="00815F46">
            <w:pPr>
              <w:suppressAutoHyphens/>
              <w:spacing w:after="0" w:line="276" w:lineRule="auto"/>
              <w:jc w:val="center"/>
              <w:rPr>
                <w:rFonts w:ascii="Times New Roman" w:eastAsia="Times New Roman" w:hAnsi="Times New Roman" w:cs="Times New Roman"/>
                <w:iCs/>
                <w:sz w:val="24"/>
                <w:szCs w:val="24"/>
                <w:lang w:eastAsia="ru-RU"/>
              </w:rPr>
            </w:pPr>
          </w:p>
        </w:tc>
      </w:tr>
    </w:tbl>
    <w:p w:rsidR="00815F46" w:rsidRPr="00815F46" w:rsidRDefault="00815F46" w:rsidP="00815F46">
      <w:pPr>
        <w:spacing w:after="200" w:line="276" w:lineRule="auto"/>
        <w:jc w:val="center"/>
        <w:rPr>
          <w:rFonts w:ascii="Times New Roman" w:hAnsi="Times New Roman" w:cs="Times New Roman"/>
          <w:b/>
          <w:sz w:val="28"/>
          <w:szCs w:val="28"/>
        </w:rPr>
      </w:pPr>
    </w:p>
    <w:p w:rsidR="00815F46" w:rsidRPr="00815F46" w:rsidRDefault="00815F46" w:rsidP="00815F46">
      <w:pPr>
        <w:spacing w:after="200" w:line="276" w:lineRule="auto"/>
        <w:jc w:val="center"/>
        <w:rPr>
          <w:rFonts w:ascii="Times New Roman" w:hAnsi="Times New Roman" w:cs="Times New Roman"/>
          <w:b/>
          <w:sz w:val="28"/>
          <w:szCs w:val="28"/>
        </w:rPr>
      </w:pPr>
      <w:r w:rsidRPr="00815F46">
        <w:rPr>
          <w:rFonts w:ascii="Times New Roman" w:hAnsi="Times New Roman" w:cs="Times New Roman"/>
          <w:b/>
          <w:sz w:val="28"/>
          <w:szCs w:val="28"/>
        </w:rPr>
        <w:lastRenderedPageBreak/>
        <w:t>2. Рабочая программа учебной дисциплины с перечнем рекомендуемой литературы, методическими указаниями по изучению каждой темы прогр</w:t>
      </w:r>
      <w:r w:rsidR="007650B2">
        <w:rPr>
          <w:rFonts w:ascii="Times New Roman" w:hAnsi="Times New Roman" w:cs="Times New Roman"/>
          <w:b/>
          <w:sz w:val="28"/>
          <w:szCs w:val="28"/>
        </w:rPr>
        <w:t>аммы и вопросы для самоконтроля</w:t>
      </w:r>
    </w:p>
    <w:p w:rsidR="00815F46" w:rsidRPr="00815F46" w:rsidRDefault="00815F46" w:rsidP="00C51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0"/>
        <w:jc w:val="center"/>
        <w:rPr>
          <w:rFonts w:ascii="Times New Roman" w:eastAsiaTheme="minorEastAsia" w:hAnsi="Times New Roman" w:cs="Times New Roman"/>
          <w:sz w:val="28"/>
          <w:szCs w:val="28"/>
          <w:lang w:eastAsia="ru-RU"/>
        </w:rPr>
      </w:pPr>
    </w:p>
    <w:p w:rsidR="0001672B" w:rsidRPr="00C51C42" w:rsidRDefault="00A51FAF" w:rsidP="00C51C42">
      <w:pPr>
        <w:spacing w:line="240" w:lineRule="auto"/>
        <w:rPr>
          <w:rFonts w:ascii="Times New Roman" w:hAnsi="Times New Roman" w:cs="Times New Roman"/>
          <w:sz w:val="28"/>
          <w:szCs w:val="28"/>
        </w:rPr>
      </w:pPr>
      <w:r w:rsidRPr="00C51C42">
        <w:rPr>
          <w:rFonts w:ascii="Times New Roman" w:hAnsi="Times New Roman" w:cs="Times New Roman"/>
          <w:b/>
          <w:bCs/>
          <w:sz w:val="28"/>
          <w:szCs w:val="28"/>
        </w:rPr>
        <w:t>Раздел 1. Введение в учебную дисциплину</w:t>
      </w:r>
    </w:p>
    <w:p w:rsidR="00A51FAF" w:rsidRDefault="00A51FAF" w:rsidP="00C51C42">
      <w:pPr>
        <w:spacing w:after="0" w:line="240" w:lineRule="auto"/>
        <w:jc w:val="both"/>
        <w:rPr>
          <w:rFonts w:ascii="Times New Roman" w:eastAsia="Times New Roman" w:hAnsi="Times New Roman" w:cs="Times New Roman"/>
          <w:b/>
          <w:bCs/>
          <w:sz w:val="28"/>
          <w:szCs w:val="28"/>
          <w:lang w:eastAsia="ru-RU"/>
        </w:rPr>
      </w:pPr>
      <w:r w:rsidRPr="00A51FAF">
        <w:rPr>
          <w:rFonts w:ascii="Times New Roman" w:eastAsia="Times New Roman" w:hAnsi="Times New Roman" w:cs="Times New Roman"/>
          <w:b/>
          <w:bCs/>
          <w:sz w:val="28"/>
          <w:szCs w:val="28"/>
          <w:lang w:eastAsia="ru-RU"/>
        </w:rPr>
        <w:t>Тема 1.1. Вводный курс</w:t>
      </w:r>
    </w:p>
    <w:p w:rsidR="00F53180" w:rsidRPr="007650B2" w:rsidRDefault="00F53180" w:rsidP="001828A6">
      <w:pPr>
        <w:spacing w:after="0" w:line="240" w:lineRule="auto"/>
        <w:jc w:val="both"/>
        <w:rPr>
          <w:rFonts w:ascii="Times New Roman" w:hAnsi="Times New Roman" w:cs="Times New Roman"/>
          <w:b/>
          <w:bCs/>
          <w:sz w:val="28"/>
          <w:szCs w:val="28"/>
        </w:rPr>
      </w:pPr>
      <w:r w:rsidRPr="007650B2">
        <w:rPr>
          <w:rFonts w:ascii="Times New Roman" w:hAnsi="Times New Roman" w:cs="Times New Roman"/>
          <w:b/>
          <w:bCs/>
          <w:sz w:val="28"/>
          <w:szCs w:val="28"/>
        </w:rPr>
        <w:t>Вопросы для самоконтроля</w:t>
      </w:r>
    </w:p>
    <w:p w:rsidR="00A51FAF" w:rsidRPr="00C51C42" w:rsidRDefault="00A51FAF"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Распознавание существительных, личных местоимений, глаголов в простых текстах. Интонация в повествовательном и вопросительном предложении</w:t>
      </w:r>
    </w:p>
    <w:p w:rsidR="00A51FAF" w:rsidRPr="00C51C42" w:rsidRDefault="00A51FAF"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Знакомство с частями речи: существительные, личные местоимения, глаголы. Распознание их в текстах.</w:t>
      </w:r>
    </w:p>
    <w:p w:rsidR="00A51FAF" w:rsidRDefault="00A51FAF"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Порядковые числительные</w:t>
      </w:r>
    </w:p>
    <w:p w:rsidR="00F53180" w:rsidRPr="00F53180" w:rsidRDefault="00F53180" w:rsidP="001828A6">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F53180"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6C4E2B"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b/>
          <w:bCs/>
          <w:sz w:val="28"/>
          <w:szCs w:val="28"/>
        </w:rPr>
        <w:t>Раздел 2. Формы общения с гостями/клиентами</w:t>
      </w:r>
    </w:p>
    <w:p w:rsidR="00A51FAF" w:rsidRDefault="00602915" w:rsidP="001828A6">
      <w:pPr>
        <w:spacing w:after="0" w:line="240" w:lineRule="auto"/>
        <w:jc w:val="both"/>
        <w:rPr>
          <w:rFonts w:ascii="Times New Roman" w:hAnsi="Times New Roman" w:cs="Times New Roman"/>
          <w:b/>
          <w:bCs/>
          <w:sz w:val="28"/>
          <w:szCs w:val="28"/>
        </w:rPr>
      </w:pPr>
      <w:r w:rsidRPr="00C51C42">
        <w:rPr>
          <w:rFonts w:ascii="Times New Roman" w:hAnsi="Times New Roman" w:cs="Times New Roman"/>
          <w:b/>
          <w:bCs/>
          <w:sz w:val="28"/>
          <w:szCs w:val="28"/>
        </w:rPr>
        <w:t>Тема 2.1. Прибытие гостей</w:t>
      </w:r>
    </w:p>
    <w:p w:rsidR="006C4E2B" w:rsidRPr="006C4E2B" w:rsidRDefault="006C4E2B" w:rsidP="001828A6">
      <w:pPr>
        <w:spacing w:after="0" w:line="240" w:lineRule="auto"/>
        <w:jc w:val="both"/>
        <w:rPr>
          <w:rFonts w:ascii="Times New Roman" w:hAnsi="Times New Roman" w:cs="Times New Roman"/>
          <w:b/>
          <w:bCs/>
          <w:sz w:val="24"/>
          <w:szCs w:val="24"/>
        </w:rPr>
      </w:pPr>
      <w:r w:rsidRPr="00F53180">
        <w:rPr>
          <w:rFonts w:ascii="Times New Roman" w:hAnsi="Times New Roman" w:cs="Times New Roman"/>
          <w:b/>
          <w:bCs/>
          <w:sz w:val="24"/>
          <w:szCs w:val="24"/>
        </w:rPr>
        <w:t>Вопросы для самоконтроля</w:t>
      </w:r>
    </w:p>
    <w:p w:rsidR="00602915"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Визитные карточки гостей из германоязычных стран </w:t>
      </w:r>
    </w:p>
    <w:p w:rsidR="00602915"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Названия германоязычных стран и некоторых крупных городов. </w:t>
      </w:r>
    </w:p>
    <w:p w:rsidR="00602915"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Проводить гостей в гостиничный номер </w:t>
      </w:r>
    </w:p>
    <w:p w:rsidR="00602915"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Задать вопрос и переспросить гостей на рецепции гостиницы при возникновении недопонимания</w:t>
      </w:r>
    </w:p>
    <w:p w:rsidR="00602915"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 Построение вопросительных предложений с вопросительным словом.</w:t>
      </w:r>
    </w:p>
    <w:p w:rsidR="00602915"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Вежливая форма императива Построение предложений в форме императива (вежливая форма)</w:t>
      </w:r>
    </w:p>
    <w:p w:rsidR="00602915"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 Построение простых повествовательных предложений</w:t>
      </w:r>
    </w:p>
    <w:p w:rsidR="00A51FAF" w:rsidRPr="00C51C42" w:rsidRDefault="00602915"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Встреча гостей, заранее бронировавших номер в гостинице</w:t>
      </w:r>
    </w:p>
    <w:p w:rsidR="006C4E2B" w:rsidRPr="00F53180" w:rsidRDefault="006C4E2B" w:rsidP="001828A6">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A51FAF"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7650B2" w:rsidRDefault="007650B2" w:rsidP="001828A6">
      <w:pPr>
        <w:spacing w:line="240" w:lineRule="auto"/>
        <w:jc w:val="both"/>
        <w:rPr>
          <w:rFonts w:ascii="Times New Roman" w:hAnsi="Times New Roman" w:cs="Times New Roman"/>
          <w:b/>
          <w:bCs/>
          <w:sz w:val="28"/>
          <w:szCs w:val="28"/>
        </w:rPr>
      </w:pPr>
    </w:p>
    <w:p w:rsidR="007650B2" w:rsidRDefault="007650B2" w:rsidP="006C4E2B">
      <w:pPr>
        <w:spacing w:line="240" w:lineRule="auto"/>
        <w:rPr>
          <w:rFonts w:ascii="Times New Roman" w:hAnsi="Times New Roman" w:cs="Times New Roman"/>
          <w:b/>
          <w:bCs/>
          <w:sz w:val="28"/>
          <w:szCs w:val="28"/>
        </w:rPr>
      </w:pPr>
    </w:p>
    <w:p w:rsidR="007650B2" w:rsidRDefault="007650B2" w:rsidP="006C4E2B">
      <w:pPr>
        <w:spacing w:line="240" w:lineRule="auto"/>
        <w:rPr>
          <w:rFonts w:ascii="Times New Roman" w:hAnsi="Times New Roman" w:cs="Times New Roman"/>
          <w:b/>
          <w:bCs/>
          <w:sz w:val="28"/>
          <w:szCs w:val="28"/>
        </w:rPr>
      </w:pPr>
    </w:p>
    <w:p w:rsidR="006C4E2B" w:rsidRDefault="00602915" w:rsidP="006C4E2B">
      <w:pPr>
        <w:spacing w:line="240" w:lineRule="auto"/>
        <w:rPr>
          <w:rFonts w:ascii="Times New Roman" w:hAnsi="Times New Roman" w:cs="Times New Roman"/>
          <w:sz w:val="28"/>
          <w:szCs w:val="28"/>
        </w:rPr>
      </w:pPr>
      <w:r w:rsidRPr="00C51C42">
        <w:rPr>
          <w:rFonts w:ascii="Times New Roman" w:hAnsi="Times New Roman" w:cs="Times New Roman"/>
          <w:b/>
          <w:bCs/>
          <w:sz w:val="28"/>
          <w:szCs w:val="28"/>
        </w:rPr>
        <w:lastRenderedPageBreak/>
        <w:t>Тема 2.2. Гостиничный номер и завтрак</w:t>
      </w:r>
    </w:p>
    <w:p w:rsidR="006C4E2B" w:rsidRPr="007650B2" w:rsidRDefault="006C4E2B" w:rsidP="006C4E2B">
      <w:pPr>
        <w:spacing w:line="240" w:lineRule="auto"/>
        <w:rPr>
          <w:rFonts w:ascii="Times New Roman" w:hAnsi="Times New Roman" w:cs="Times New Roman"/>
          <w:sz w:val="28"/>
          <w:szCs w:val="28"/>
        </w:rPr>
      </w:pPr>
      <w:r w:rsidRPr="007650B2">
        <w:rPr>
          <w:rFonts w:ascii="Times New Roman" w:hAnsi="Times New Roman" w:cs="Times New Roman"/>
          <w:b/>
          <w:bCs/>
          <w:sz w:val="28"/>
          <w:szCs w:val="28"/>
        </w:rPr>
        <w:t>Вопросы для самоконтроля</w:t>
      </w:r>
    </w:p>
    <w:p w:rsidR="00602915" w:rsidRPr="00C51C42" w:rsidRDefault="00602915"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Счёт до 1000. Категории номеров в гостинице, стоимость номеров: лексика по теме, количественные числительные до 1000.</w:t>
      </w:r>
    </w:p>
    <w:p w:rsidR="00602915" w:rsidRPr="00C51C42" w:rsidRDefault="00602915"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 Усвоение лексики по теме. Диалоги по теме: «Заказ завтрака в номер по телефону», «Завтрак в ресторане гостиницы </w:t>
      </w:r>
    </w:p>
    <w:p w:rsidR="00602915" w:rsidRPr="00C51C42" w:rsidRDefault="00602915"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Спряжение сильных глаголов, глагола «иметь», модального глагола «möchten». Винительный падеж существительных.</w:t>
      </w:r>
    </w:p>
    <w:p w:rsidR="00602915" w:rsidRPr="00C51C42" w:rsidRDefault="00602915"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 Встреча гостей, заранее не бронировавших номер в гостинице Описание гостиничного номера: лексика.</w:t>
      </w:r>
    </w:p>
    <w:p w:rsidR="00A51FAF" w:rsidRDefault="00602915"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Завтрак в гостинице: названия напитков и продуктов, готовых блюд. Типичный завтрак в гостиницах Германии и России: меню завтраков</w:t>
      </w:r>
    </w:p>
    <w:p w:rsidR="006C4E2B" w:rsidRPr="00F53180" w:rsidRDefault="006C4E2B" w:rsidP="003F65CF">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3F65CF">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6C4E2B" w:rsidRPr="006C4E2B" w:rsidRDefault="006C4E2B" w:rsidP="003F65CF">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A51FAF" w:rsidRDefault="00C51C42" w:rsidP="003F65CF">
      <w:pPr>
        <w:spacing w:line="240" w:lineRule="auto"/>
        <w:jc w:val="both"/>
        <w:rPr>
          <w:rFonts w:ascii="Times New Roman" w:hAnsi="Times New Roman" w:cs="Times New Roman"/>
          <w:b/>
          <w:bCs/>
          <w:sz w:val="28"/>
          <w:szCs w:val="28"/>
        </w:rPr>
      </w:pPr>
      <w:r w:rsidRPr="00C51C42">
        <w:rPr>
          <w:rFonts w:ascii="Times New Roman" w:hAnsi="Times New Roman" w:cs="Times New Roman"/>
          <w:b/>
          <w:bCs/>
          <w:sz w:val="28"/>
          <w:szCs w:val="28"/>
        </w:rPr>
        <w:t>Тема 2.3. Корреспонденция и телефонные разговоры</w:t>
      </w:r>
    </w:p>
    <w:p w:rsidR="006C4E2B" w:rsidRPr="007650B2" w:rsidRDefault="006C4E2B" w:rsidP="006C4E2B">
      <w:pPr>
        <w:spacing w:after="0" w:line="240" w:lineRule="auto"/>
        <w:rPr>
          <w:rFonts w:ascii="Times New Roman" w:hAnsi="Times New Roman" w:cs="Times New Roman"/>
          <w:b/>
          <w:bCs/>
          <w:sz w:val="28"/>
          <w:szCs w:val="28"/>
        </w:rPr>
      </w:pPr>
      <w:r w:rsidRPr="007650B2">
        <w:rPr>
          <w:rFonts w:ascii="Times New Roman" w:hAnsi="Times New Roman" w:cs="Times New Roman"/>
          <w:b/>
          <w:bCs/>
          <w:sz w:val="28"/>
          <w:szCs w:val="28"/>
        </w:rPr>
        <w:t>Вопросы для самоконтроля</w:t>
      </w:r>
    </w:p>
    <w:p w:rsidR="006C4E2B" w:rsidRDefault="00C51C42"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Справка гостю по телефону: лексика и речевые клише. Порядковые числительные до 100: календарные дат</w:t>
      </w:r>
      <w:r w:rsidR="006C4E2B">
        <w:rPr>
          <w:rFonts w:ascii="Times New Roman" w:hAnsi="Times New Roman" w:cs="Times New Roman"/>
          <w:sz w:val="28"/>
          <w:szCs w:val="28"/>
        </w:rPr>
        <w:t xml:space="preserve">ы. </w:t>
      </w:r>
    </w:p>
    <w:p w:rsidR="00C51C42" w:rsidRPr="00C51C42" w:rsidRDefault="00C51C42"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Письменное подтверждение бронирования по электронной почте: лексика, форма и построение электронного письма. Написание подтверждения бронирования. </w:t>
      </w:r>
    </w:p>
    <w:p w:rsidR="00C51C42" w:rsidRPr="00C51C42" w:rsidRDefault="00C51C42"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Деловая корреспонденция в отеле. Ответ на письменное бронирование номера: лексика, форма и построение письма. Написание ответов на запросы о бронировании. </w:t>
      </w:r>
    </w:p>
    <w:p w:rsidR="00C51C42" w:rsidRPr="00C51C42" w:rsidRDefault="00C51C42"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Названия времён года, месяцев, дней недели. Глаголы с отделяемыми приставками и их спряжение. Модальные глаголы «können» и «müssen»</w:t>
      </w:r>
    </w:p>
    <w:p w:rsidR="00C51C42" w:rsidRPr="00C51C42" w:rsidRDefault="00C51C42" w:rsidP="003F65CF">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Лексика в стандартных речевых клише по теме. Ознакомление с правилами ведения телефонных разговоров с гостями отеля. </w:t>
      </w:r>
    </w:p>
    <w:p w:rsidR="006C4E2B" w:rsidRDefault="00C51C42" w:rsidP="003F65CF">
      <w:pPr>
        <w:spacing w:after="0" w:line="276" w:lineRule="auto"/>
        <w:jc w:val="both"/>
        <w:rPr>
          <w:rFonts w:ascii="Times New Roman" w:hAnsi="Times New Roman" w:cs="Times New Roman"/>
          <w:sz w:val="28"/>
          <w:szCs w:val="28"/>
        </w:rPr>
      </w:pPr>
      <w:r w:rsidRPr="00C51C42">
        <w:rPr>
          <w:rFonts w:ascii="Times New Roman" w:hAnsi="Times New Roman" w:cs="Times New Roman"/>
          <w:sz w:val="28"/>
          <w:szCs w:val="28"/>
        </w:rPr>
        <w:t>2 курс</w:t>
      </w:r>
    </w:p>
    <w:p w:rsidR="006C4E2B" w:rsidRPr="00F53180" w:rsidRDefault="006C4E2B" w:rsidP="003F65CF">
      <w:pPr>
        <w:spacing w:after="0" w:line="276" w:lineRule="auto"/>
        <w:jc w:val="both"/>
        <w:rPr>
          <w:rFonts w:ascii="Times New Roman" w:hAnsi="Times New Roman" w:cs="Times New Roman"/>
          <w:b/>
          <w:sz w:val="28"/>
          <w:szCs w:val="28"/>
        </w:rPr>
      </w:pPr>
      <w:r w:rsidRPr="006C4E2B">
        <w:rPr>
          <w:rFonts w:ascii="Times New Roman" w:hAnsi="Times New Roman" w:cs="Times New Roman"/>
          <w:b/>
          <w:sz w:val="28"/>
          <w:szCs w:val="28"/>
        </w:rPr>
        <w:t xml:space="preserve"> </w:t>
      </w: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3F65CF">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6C4E2B" w:rsidRDefault="006C4E2B" w:rsidP="003F65CF">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A51FAF" w:rsidRDefault="00C51C42" w:rsidP="003F65CF">
      <w:pPr>
        <w:spacing w:after="0" w:line="240" w:lineRule="auto"/>
        <w:jc w:val="both"/>
        <w:rPr>
          <w:rFonts w:ascii="Times New Roman" w:hAnsi="Times New Roman" w:cs="Times New Roman"/>
          <w:b/>
          <w:bCs/>
          <w:sz w:val="28"/>
          <w:szCs w:val="28"/>
        </w:rPr>
      </w:pPr>
      <w:r w:rsidRPr="00C51C42">
        <w:rPr>
          <w:rFonts w:ascii="Times New Roman" w:hAnsi="Times New Roman" w:cs="Times New Roman"/>
          <w:b/>
          <w:bCs/>
          <w:sz w:val="28"/>
          <w:szCs w:val="28"/>
        </w:rPr>
        <w:t>Тема 2.4. Сервис в гостинице</w:t>
      </w:r>
    </w:p>
    <w:p w:rsidR="006C4E2B" w:rsidRPr="007650B2" w:rsidRDefault="006C4E2B" w:rsidP="006C4E2B">
      <w:pPr>
        <w:spacing w:after="0" w:line="240" w:lineRule="auto"/>
        <w:rPr>
          <w:rFonts w:ascii="Times New Roman" w:hAnsi="Times New Roman" w:cs="Times New Roman"/>
          <w:b/>
          <w:bCs/>
          <w:sz w:val="28"/>
          <w:szCs w:val="28"/>
        </w:rPr>
      </w:pPr>
      <w:r w:rsidRPr="007650B2">
        <w:rPr>
          <w:rFonts w:ascii="Times New Roman" w:hAnsi="Times New Roman" w:cs="Times New Roman"/>
          <w:b/>
          <w:bCs/>
          <w:sz w:val="28"/>
          <w:szCs w:val="28"/>
        </w:rPr>
        <w:lastRenderedPageBreak/>
        <w:t>Вопросы для самоконтроля</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Время работы служб в гостинице. Лексика и речевые клише по теме. Время работы различных учреждений в Германии: работа с интернетом.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Помещения в гостинице, прилегающая к гостинице территория: лексика. Диалог «Показ номера гостю».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Дать справку гостям о расположении различных служб в гостинице и предметов в гостиничном номере: задать вопрос и дать ответ на него.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Диалог: «Принять бронирование столика в ресторане гостиницы по телефону». Лексика и речевые клише по теме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Обслуживание в ресторане гостиницы, меню в ресторане: лексика и речевые клише. Диалоги по теме «Заказ напитков». </w:t>
      </w:r>
    </w:p>
    <w:p w:rsidR="00A51FAF"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Вопросительные предложения без вопросительного слова. Изменение артиклей по трём падежам. Прошедшее литературное время от глагола «иметь».</w:t>
      </w:r>
    </w:p>
    <w:p w:rsidR="006C4E2B" w:rsidRPr="00F53180" w:rsidRDefault="006C4E2B" w:rsidP="007650B2">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7650B2">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6C4E2B" w:rsidRDefault="006C4E2B" w:rsidP="007650B2">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7650B2" w:rsidRPr="006C4E2B" w:rsidRDefault="007650B2" w:rsidP="007650B2">
      <w:pPr>
        <w:spacing w:after="0" w:line="240" w:lineRule="auto"/>
        <w:jc w:val="both"/>
        <w:rPr>
          <w:rFonts w:ascii="Times New Roman" w:eastAsia="Times New Roman" w:hAnsi="Times New Roman" w:cs="Times New Roman"/>
          <w:sz w:val="28"/>
          <w:szCs w:val="28"/>
          <w:lang w:eastAsia="ru-RU"/>
        </w:rPr>
      </w:pPr>
    </w:p>
    <w:p w:rsidR="00A51FAF" w:rsidRDefault="00C51C42" w:rsidP="007650B2">
      <w:pPr>
        <w:spacing w:after="0" w:line="240" w:lineRule="auto"/>
        <w:jc w:val="both"/>
        <w:rPr>
          <w:rFonts w:ascii="Times New Roman" w:hAnsi="Times New Roman" w:cs="Times New Roman"/>
          <w:b/>
          <w:bCs/>
          <w:sz w:val="28"/>
          <w:szCs w:val="28"/>
        </w:rPr>
      </w:pPr>
      <w:r w:rsidRPr="00C51C42">
        <w:rPr>
          <w:rFonts w:ascii="Times New Roman" w:hAnsi="Times New Roman" w:cs="Times New Roman"/>
          <w:b/>
          <w:bCs/>
          <w:sz w:val="28"/>
          <w:szCs w:val="28"/>
        </w:rPr>
        <w:t xml:space="preserve">Тема 2.5. </w:t>
      </w:r>
      <w:r w:rsidR="006C4E2B">
        <w:rPr>
          <w:rFonts w:ascii="Times New Roman" w:hAnsi="Times New Roman" w:cs="Times New Roman"/>
          <w:b/>
          <w:bCs/>
          <w:sz w:val="28"/>
          <w:szCs w:val="28"/>
        </w:rPr>
        <w:t>Справки и информация о гостиниц</w:t>
      </w:r>
      <w:r w:rsidR="007650B2">
        <w:rPr>
          <w:rFonts w:ascii="Times New Roman" w:hAnsi="Times New Roman" w:cs="Times New Roman"/>
          <w:b/>
          <w:bCs/>
          <w:sz w:val="28"/>
          <w:szCs w:val="28"/>
        </w:rPr>
        <w:t>е</w:t>
      </w:r>
    </w:p>
    <w:p w:rsidR="006C4E2B" w:rsidRPr="007650B2" w:rsidRDefault="006C4E2B" w:rsidP="007650B2">
      <w:pPr>
        <w:spacing w:after="0" w:line="240" w:lineRule="auto"/>
        <w:jc w:val="both"/>
        <w:rPr>
          <w:rFonts w:ascii="Times New Roman" w:hAnsi="Times New Roman" w:cs="Times New Roman"/>
          <w:b/>
          <w:bCs/>
          <w:sz w:val="28"/>
          <w:szCs w:val="28"/>
        </w:rPr>
      </w:pPr>
      <w:r w:rsidRPr="007650B2">
        <w:rPr>
          <w:rFonts w:ascii="Times New Roman" w:hAnsi="Times New Roman" w:cs="Times New Roman"/>
          <w:b/>
          <w:bCs/>
          <w:sz w:val="28"/>
          <w:szCs w:val="28"/>
        </w:rPr>
        <w:t>Вопросы для самоконтроля</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Техника и предметы мебели в гостиничном номере и гостиничных помещениях: как они используются, инструкции для гостя. Диалог по теме</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Ответы на запросы и жалобы гостей. Типичные жалобы гостей в гостинице: лексика и речевые клише.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Таблички и указатели в гостинице: лексика. Диалоги по теме.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Сообщения гостей: принять, записать и передать дальше (лексика и речевые клише). Диалоги по теме.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Телефонные сообщения в гостинице: принять, соединить с требуемым абонентом, передать сообщение. Диалоги по телефону. </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Лексика и речевые клише по темам «Взять машину в аренду» и «Заказ автомобиля по телефону.</w:t>
      </w:r>
    </w:p>
    <w:p w:rsidR="00C51C42" w:rsidRPr="00C51C42"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Модальные глаголы «wollen», «dürfen», «sollen». </w:t>
      </w:r>
    </w:p>
    <w:p w:rsidR="00A51FAF" w:rsidRDefault="00C51C42" w:rsidP="007650B2">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Личные местоимения в Винительном и Дательном падеже</w:t>
      </w:r>
    </w:p>
    <w:p w:rsidR="006C4E2B" w:rsidRPr="00F53180" w:rsidRDefault="006C4E2B" w:rsidP="007650B2">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7650B2">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6C4E2B" w:rsidRPr="006C4E2B" w:rsidRDefault="006C4E2B" w:rsidP="007650B2">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7650B2"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7650B2" w:rsidRDefault="007650B2" w:rsidP="007650B2">
      <w:pPr>
        <w:spacing w:line="240" w:lineRule="auto"/>
        <w:jc w:val="both"/>
        <w:rPr>
          <w:rFonts w:ascii="Times New Roman" w:hAnsi="Times New Roman" w:cs="Times New Roman"/>
          <w:b/>
          <w:bCs/>
          <w:sz w:val="28"/>
          <w:szCs w:val="28"/>
        </w:rPr>
      </w:pPr>
    </w:p>
    <w:p w:rsidR="00A51FAF" w:rsidRDefault="00C51C42" w:rsidP="001828A6">
      <w:pPr>
        <w:spacing w:line="240" w:lineRule="auto"/>
        <w:jc w:val="both"/>
        <w:rPr>
          <w:rFonts w:ascii="Times New Roman" w:hAnsi="Times New Roman" w:cs="Times New Roman"/>
          <w:b/>
          <w:bCs/>
          <w:sz w:val="28"/>
          <w:szCs w:val="28"/>
        </w:rPr>
      </w:pPr>
      <w:r w:rsidRPr="00C51C42">
        <w:rPr>
          <w:rFonts w:ascii="Times New Roman" w:hAnsi="Times New Roman" w:cs="Times New Roman"/>
          <w:b/>
          <w:bCs/>
          <w:sz w:val="28"/>
          <w:szCs w:val="28"/>
        </w:rPr>
        <w:t>Тема 2.6. Предложения в гостинице</w:t>
      </w:r>
    </w:p>
    <w:p w:rsidR="006C4E2B" w:rsidRPr="007650B2" w:rsidRDefault="006C4E2B" w:rsidP="001828A6">
      <w:pPr>
        <w:spacing w:after="0" w:line="240" w:lineRule="auto"/>
        <w:jc w:val="both"/>
        <w:rPr>
          <w:rFonts w:ascii="Times New Roman" w:hAnsi="Times New Roman" w:cs="Times New Roman"/>
          <w:b/>
          <w:bCs/>
          <w:sz w:val="28"/>
          <w:szCs w:val="28"/>
        </w:rPr>
      </w:pPr>
      <w:r w:rsidRPr="007650B2">
        <w:rPr>
          <w:rFonts w:ascii="Times New Roman" w:hAnsi="Times New Roman" w:cs="Times New Roman"/>
          <w:b/>
          <w:bCs/>
          <w:sz w:val="28"/>
          <w:szCs w:val="28"/>
        </w:rPr>
        <w:t>Вопросы для самоконтроля</w:t>
      </w:r>
    </w:p>
    <w:p w:rsidR="00C51C42" w:rsidRPr="00C51C42" w:rsidRDefault="00C51C42" w:rsidP="001828A6">
      <w:pPr>
        <w:spacing w:line="240" w:lineRule="auto"/>
        <w:jc w:val="both"/>
        <w:rPr>
          <w:rFonts w:ascii="Times New Roman" w:hAnsi="Times New Roman" w:cs="Times New Roman"/>
          <w:sz w:val="28"/>
          <w:szCs w:val="28"/>
        </w:rPr>
      </w:pPr>
      <w:r w:rsidRPr="00C51C42">
        <w:rPr>
          <w:rFonts w:ascii="Times New Roman" w:hAnsi="Times New Roman" w:cs="Times New Roman"/>
          <w:sz w:val="28"/>
          <w:szCs w:val="28"/>
        </w:rPr>
        <w:t>Заказ еды в номер, обслуживание номеров: лексика и речевые клише. Диалоги по теме.</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Покупки в киоске гостиницы: лексика и речевые клише. Диалоги по теме. </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Услуги в гостинице: прачечная и химчистка, парикмахерская, салон красоты: лексика и речевые клише. Диалоги по теме. </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Лексика и речевые клише по теме «Вызвать врача гостю». Части тела, возможные травмы и заболевания. Диалоги по теме.</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Предложение спортивного и развлекательного досуга в гостинице: лексика и речевые клише. Диалоги по теме. </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Присмотр за детьми: детская программа в гостинице, игровая комната, присмотр за детьми в номере. Диалоги по теме.</w:t>
      </w:r>
    </w:p>
    <w:p w:rsid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 Глагол «lassen». Притяжательные местоимения.</w:t>
      </w:r>
    </w:p>
    <w:p w:rsidR="006C4E2B" w:rsidRPr="00F53180" w:rsidRDefault="006C4E2B" w:rsidP="001828A6">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6C4E2B"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A51FAF" w:rsidRPr="00C51C42" w:rsidRDefault="00C51C42" w:rsidP="001828A6">
      <w:pPr>
        <w:spacing w:line="240" w:lineRule="auto"/>
        <w:jc w:val="both"/>
        <w:rPr>
          <w:rFonts w:ascii="Times New Roman" w:hAnsi="Times New Roman" w:cs="Times New Roman"/>
          <w:sz w:val="28"/>
          <w:szCs w:val="28"/>
        </w:rPr>
      </w:pPr>
      <w:r w:rsidRPr="00C51C42">
        <w:rPr>
          <w:rFonts w:ascii="Times New Roman" w:hAnsi="Times New Roman" w:cs="Times New Roman"/>
          <w:sz w:val="28"/>
          <w:szCs w:val="28"/>
        </w:rPr>
        <w:t>3курс</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Спряжение глагола «lassen» и его роль в немецком языке, употребление в предложении. Притяжательные местоимения в речи, употребление их в диалогах по теме</w:t>
      </w:r>
    </w:p>
    <w:p w:rsidR="00A51FAF"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Возвратные глаголы</w:t>
      </w:r>
    </w:p>
    <w:p w:rsidR="007650B2" w:rsidRPr="00C51C42" w:rsidRDefault="007650B2" w:rsidP="001828A6">
      <w:pPr>
        <w:spacing w:after="0" w:line="240" w:lineRule="auto"/>
        <w:jc w:val="both"/>
        <w:rPr>
          <w:rFonts w:ascii="Times New Roman" w:hAnsi="Times New Roman" w:cs="Times New Roman"/>
          <w:sz w:val="28"/>
          <w:szCs w:val="28"/>
        </w:rPr>
      </w:pPr>
    </w:p>
    <w:p w:rsidR="00A51FAF" w:rsidRDefault="00C51C42" w:rsidP="001828A6">
      <w:pPr>
        <w:spacing w:after="0" w:line="240" w:lineRule="auto"/>
        <w:jc w:val="both"/>
        <w:rPr>
          <w:rFonts w:ascii="Times New Roman" w:hAnsi="Times New Roman" w:cs="Times New Roman"/>
          <w:b/>
          <w:sz w:val="28"/>
          <w:szCs w:val="28"/>
        </w:rPr>
      </w:pPr>
      <w:r w:rsidRPr="00540BDA">
        <w:rPr>
          <w:rFonts w:ascii="Times New Roman" w:hAnsi="Times New Roman" w:cs="Times New Roman"/>
          <w:b/>
          <w:sz w:val="28"/>
          <w:szCs w:val="28"/>
        </w:rPr>
        <w:t>Тема 2.7. Предложения в местах для отпуска и отдыха</w:t>
      </w:r>
    </w:p>
    <w:p w:rsidR="006C4E2B" w:rsidRPr="007650B2" w:rsidRDefault="006C4E2B" w:rsidP="001828A6">
      <w:pPr>
        <w:spacing w:after="0" w:line="240" w:lineRule="auto"/>
        <w:jc w:val="both"/>
        <w:rPr>
          <w:rFonts w:ascii="Times New Roman" w:hAnsi="Times New Roman" w:cs="Times New Roman"/>
          <w:b/>
          <w:bCs/>
          <w:sz w:val="28"/>
          <w:szCs w:val="28"/>
        </w:rPr>
      </w:pPr>
      <w:r w:rsidRPr="007650B2">
        <w:rPr>
          <w:rFonts w:ascii="Times New Roman" w:hAnsi="Times New Roman" w:cs="Times New Roman"/>
          <w:b/>
          <w:bCs/>
          <w:sz w:val="28"/>
          <w:szCs w:val="28"/>
        </w:rPr>
        <w:t>Вопросы для самоконтроля</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Работа с сайтами городов в Германии, Австрии, Швейцарии: поиск предложений по экскурсиям, музеи и достопримечательности, карта города.</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Дать справку и указания гостю в местах отпуска и отдыха: лексика. </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 Поиск необходимой информации в интернете: расписание поездов, аэропортов, сайты курортных гостиниц. </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Программа экскурсий: лексика. Работа с сайтами в интернете: пешие и автобусные обзорные экскурсии в городе Вене.</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Степени сравнения прилагательных: правило и исключения. </w:t>
      </w:r>
    </w:p>
    <w:p w:rsidR="00A51FAF"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Предлоги места. Предлоги направления</w:t>
      </w:r>
    </w:p>
    <w:p w:rsidR="006C4E2B" w:rsidRPr="00F53180" w:rsidRDefault="006C4E2B" w:rsidP="001828A6">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lastRenderedPageBreak/>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7650B2" w:rsidRPr="006C4E2B" w:rsidRDefault="007650B2" w:rsidP="001828A6">
      <w:pPr>
        <w:spacing w:after="0" w:line="240" w:lineRule="auto"/>
        <w:jc w:val="both"/>
        <w:rPr>
          <w:rFonts w:ascii="Times New Roman" w:eastAsia="Times New Roman" w:hAnsi="Times New Roman" w:cs="Times New Roman"/>
          <w:sz w:val="28"/>
          <w:szCs w:val="28"/>
          <w:lang w:eastAsia="ru-RU"/>
        </w:rPr>
      </w:pPr>
    </w:p>
    <w:p w:rsidR="006C4E2B" w:rsidRDefault="00C51C42" w:rsidP="001828A6">
      <w:pPr>
        <w:spacing w:after="0" w:line="240" w:lineRule="auto"/>
        <w:jc w:val="both"/>
        <w:rPr>
          <w:rFonts w:ascii="Times New Roman" w:hAnsi="Times New Roman" w:cs="Times New Roman"/>
          <w:b/>
          <w:bCs/>
          <w:sz w:val="28"/>
          <w:szCs w:val="28"/>
        </w:rPr>
      </w:pPr>
      <w:r w:rsidRPr="00C51C42">
        <w:rPr>
          <w:rFonts w:ascii="Times New Roman" w:hAnsi="Times New Roman" w:cs="Times New Roman"/>
          <w:b/>
          <w:bCs/>
          <w:sz w:val="28"/>
          <w:szCs w:val="28"/>
        </w:rPr>
        <w:t>Тема 2.8. Отъезд гостей</w:t>
      </w:r>
    </w:p>
    <w:p w:rsidR="006C4E2B" w:rsidRPr="007650B2" w:rsidRDefault="006C4E2B" w:rsidP="001828A6">
      <w:pPr>
        <w:spacing w:after="0" w:line="240" w:lineRule="auto"/>
        <w:jc w:val="both"/>
        <w:rPr>
          <w:rFonts w:ascii="Times New Roman" w:hAnsi="Times New Roman" w:cs="Times New Roman"/>
          <w:b/>
          <w:bCs/>
          <w:sz w:val="28"/>
          <w:szCs w:val="28"/>
        </w:rPr>
      </w:pPr>
      <w:r w:rsidRPr="007650B2">
        <w:rPr>
          <w:rFonts w:ascii="Times New Roman" w:hAnsi="Times New Roman" w:cs="Times New Roman"/>
          <w:b/>
          <w:bCs/>
          <w:sz w:val="28"/>
          <w:szCs w:val="28"/>
        </w:rPr>
        <w:t>Вопросы для самоконтроля</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Лексика и речевые клише к теме «Служба побудки. Бланк для побудки». Диалоги по теме</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Лексика и речевые клише к теме «Разъяснение счёта. Ошибки в счёте». Диалоги по теме. </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Лексика и речевые клише к теме «Приём оплаты за проживание. Валюта и кредитные карты». Диалоги по теме </w:t>
      </w:r>
    </w:p>
    <w:p w:rsidR="00C51C42" w:rsidRPr="00C51C42"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 xml:space="preserve">Лексика и речевые клише к теме «Вопросы об удовлетворённости гостей проживанием в гостинице». Диалоги по теме. </w:t>
      </w:r>
    </w:p>
    <w:p w:rsidR="00A51FAF" w:rsidRDefault="00C51C42" w:rsidP="001828A6">
      <w:pPr>
        <w:spacing w:after="0" w:line="240" w:lineRule="auto"/>
        <w:jc w:val="both"/>
        <w:rPr>
          <w:rFonts w:ascii="Times New Roman" w:hAnsi="Times New Roman" w:cs="Times New Roman"/>
          <w:sz w:val="28"/>
          <w:szCs w:val="28"/>
        </w:rPr>
      </w:pPr>
      <w:r w:rsidRPr="00C51C42">
        <w:rPr>
          <w:rFonts w:ascii="Times New Roman" w:hAnsi="Times New Roman" w:cs="Times New Roman"/>
          <w:sz w:val="28"/>
          <w:szCs w:val="28"/>
        </w:rPr>
        <w:t>Лексика и речевые клише к теме «Прощание с гостями. Потерянные вещи». Диалоги по теме.</w:t>
      </w:r>
    </w:p>
    <w:p w:rsidR="006C4E2B" w:rsidRPr="00F53180" w:rsidRDefault="006C4E2B" w:rsidP="001828A6">
      <w:pPr>
        <w:spacing w:after="0" w:line="276" w:lineRule="auto"/>
        <w:jc w:val="both"/>
        <w:rPr>
          <w:rFonts w:ascii="Times New Roman" w:hAnsi="Times New Roman" w:cs="Times New Roman"/>
          <w:b/>
          <w:sz w:val="28"/>
          <w:szCs w:val="28"/>
        </w:rPr>
      </w:pPr>
      <w:r w:rsidRPr="00F53180">
        <w:rPr>
          <w:rFonts w:ascii="Times New Roman" w:hAnsi="Times New Roman" w:cs="Times New Roman"/>
          <w:b/>
          <w:sz w:val="28"/>
          <w:szCs w:val="28"/>
        </w:rPr>
        <w:t>При изучении материала пользоваться учебниками</w:t>
      </w:r>
    </w:p>
    <w:p w:rsidR="006C4E2B"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1.</w:t>
      </w: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w:t>
      </w:r>
    </w:p>
    <w:p w:rsidR="006C4E2B" w:rsidRPr="006C4E2B" w:rsidRDefault="006C4E2B" w:rsidP="001828A6">
      <w:pPr>
        <w:spacing w:after="0" w:line="240" w:lineRule="auto"/>
        <w:jc w:val="both"/>
        <w:rPr>
          <w:rFonts w:ascii="Times New Roman" w:eastAsia="Times New Roman" w:hAnsi="Times New Roman" w:cs="Times New Roman"/>
          <w:sz w:val="28"/>
          <w:szCs w:val="28"/>
          <w:lang w:eastAsia="ru-RU"/>
        </w:rPr>
      </w:pPr>
      <w:r w:rsidRPr="006C4E2B">
        <w:rPr>
          <w:rFonts w:ascii="Times New Roman" w:eastAsia="Times New Roman" w:hAnsi="Times New Roman" w:cs="Times New Roman"/>
          <w:sz w:val="28"/>
          <w:szCs w:val="28"/>
          <w:lang w:eastAsia="ru-RU"/>
        </w:rPr>
        <w:t>2.</w:t>
      </w: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w:t>
      </w:r>
      <w:r w:rsidRPr="006C4E2B">
        <w:rPr>
          <w:rFonts w:ascii="Times New Roman" w:eastAsia="Times New Roman" w:hAnsi="Times New Roman" w:cs="Times New Roman"/>
          <w:sz w:val="28"/>
          <w:szCs w:val="28"/>
          <w:lang w:eastAsia="ru-RU"/>
        </w:rPr>
        <w:t xml:space="preserve">профессиональное образование). </w:t>
      </w:r>
      <w:r w:rsidRPr="00A51FAF">
        <w:rPr>
          <w:rFonts w:ascii="Times New Roman" w:eastAsia="Times New Roman" w:hAnsi="Times New Roman" w:cs="Times New Roman"/>
          <w:sz w:val="28"/>
          <w:szCs w:val="28"/>
          <w:lang w:eastAsia="ru-RU"/>
        </w:rPr>
        <w:t xml:space="preserve"> </w:t>
      </w:r>
    </w:p>
    <w:p w:rsidR="00A51FAF" w:rsidRDefault="00A51FAF" w:rsidP="001828A6">
      <w:pPr>
        <w:jc w:val="both"/>
      </w:pPr>
    </w:p>
    <w:p w:rsidR="00A51FAF" w:rsidRPr="001828A6" w:rsidRDefault="00A51FAF" w:rsidP="001828A6">
      <w:pPr>
        <w:pStyle w:val="a7"/>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b/>
          <w:sz w:val="28"/>
          <w:szCs w:val="28"/>
          <w:lang w:eastAsia="ru-RU"/>
        </w:rPr>
      </w:pPr>
      <w:r w:rsidRPr="001828A6">
        <w:rPr>
          <w:rFonts w:ascii="Times New Roman" w:eastAsiaTheme="minorEastAsia" w:hAnsi="Times New Roman" w:cs="Times New Roman"/>
          <w:b/>
          <w:sz w:val="28"/>
          <w:szCs w:val="28"/>
          <w:lang w:eastAsia="ru-RU"/>
        </w:rPr>
        <w:t>Задания для контрольных работ</w:t>
      </w:r>
    </w:p>
    <w:p w:rsidR="001828A6" w:rsidRPr="001828A6" w:rsidRDefault="001828A6" w:rsidP="001828A6">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8"/>
          <w:szCs w:val="28"/>
          <w:lang w:eastAsia="ru-RU"/>
        </w:rPr>
      </w:pPr>
    </w:p>
    <w:p w:rsidR="00A51FAF" w:rsidRPr="00A51FAF" w:rsidRDefault="00A51FAF" w:rsidP="001828A6">
      <w:pPr>
        <w:numPr>
          <w:ilvl w:val="0"/>
          <w:numId w:val="3"/>
        </w:numPr>
        <w:spacing w:after="0" w:line="240" w:lineRule="auto"/>
        <w:rPr>
          <w:rFonts w:ascii="Times New Roman" w:eastAsia="Times New Roman" w:hAnsi="Times New Roman" w:cs="Times New Roman"/>
          <w:sz w:val="28"/>
          <w:szCs w:val="28"/>
        </w:rPr>
      </w:pPr>
      <w:r w:rsidRPr="00A51FAF">
        <w:rPr>
          <w:rFonts w:ascii="Times New Roman" w:eastAsia="Times New Roman" w:hAnsi="Times New Roman" w:cs="Times New Roman"/>
          <w:b/>
          <w:sz w:val="28"/>
          <w:szCs w:val="28"/>
        </w:rPr>
        <w:t>Выполнение контрольных работ по английскому языку</w:t>
      </w:r>
    </w:p>
    <w:p w:rsidR="00A51FAF" w:rsidRPr="00A51FAF" w:rsidRDefault="00A51FAF" w:rsidP="001828A6">
      <w:pPr>
        <w:spacing w:after="0" w:line="240" w:lineRule="auto"/>
        <w:ind w:firstLine="426"/>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Условием допуска к дифференцированному зачёту является выполнение двух контрольных работ для обучающихся полного срока (соответственно два семестра изучения иностранного языка), к/р №1 – первый семе</w:t>
      </w:r>
      <w:r w:rsidR="000D1087">
        <w:rPr>
          <w:rFonts w:ascii="Times New Roman" w:eastAsia="Times New Roman" w:hAnsi="Times New Roman" w:cs="Times New Roman"/>
          <w:sz w:val="28"/>
          <w:szCs w:val="28"/>
        </w:rPr>
        <w:t xml:space="preserve">стр, к/р №2 – второй </w:t>
      </w:r>
      <w:r w:rsidR="0095684F">
        <w:rPr>
          <w:rFonts w:ascii="Times New Roman" w:eastAsia="Times New Roman" w:hAnsi="Times New Roman" w:cs="Times New Roman"/>
          <w:sz w:val="28"/>
          <w:szCs w:val="28"/>
        </w:rPr>
        <w:t>семестр, дифференцированный</w:t>
      </w:r>
      <w:r w:rsidRPr="00A51FAF">
        <w:rPr>
          <w:rFonts w:ascii="Times New Roman" w:eastAsia="Times New Roman" w:hAnsi="Times New Roman" w:cs="Times New Roman"/>
          <w:sz w:val="28"/>
          <w:szCs w:val="28"/>
        </w:rPr>
        <w:t xml:space="preserve"> зачёт– третий семестр. </w:t>
      </w:r>
    </w:p>
    <w:p w:rsidR="00A51FAF" w:rsidRPr="00A51FAF" w:rsidRDefault="00A51FAF" w:rsidP="001828A6">
      <w:pPr>
        <w:spacing w:after="0" w:line="240" w:lineRule="auto"/>
        <w:ind w:firstLine="426"/>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1. Каждое контрольное задание предлагается в нескольких вариантах.</w:t>
      </w:r>
    </w:p>
    <w:p w:rsidR="00A51FAF" w:rsidRPr="00A51FAF" w:rsidRDefault="00A51FAF" w:rsidP="001828A6">
      <w:pPr>
        <w:spacing w:after="0" w:line="240" w:lineRule="auto"/>
        <w:ind w:firstLine="426"/>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2. Выполнение контрольного задания студент должен представить преподавателю для проверки в те сроки, которые установлены учебным планом.</w:t>
      </w:r>
    </w:p>
    <w:p w:rsidR="00A51FAF" w:rsidRPr="00A51FAF" w:rsidRDefault="00A51FAF" w:rsidP="001828A6">
      <w:pPr>
        <w:spacing w:after="0" w:line="240" w:lineRule="auto"/>
        <w:ind w:firstLine="426"/>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3. Досрочное выполнение работ разрешается, однако во избежание повторения возможных ошибок, студент должен выполнять и предоставлять на проверку только одну контрольную работу.</w:t>
      </w:r>
    </w:p>
    <w:p w:rsidR="00A51FAF" w:rsidRPr="00A51FAF" w:rsidRDefault="00A51FAF" w:rsidP="001828A6">
      <w:pPr>
        <w:spacing w:after="0" w:line="240" w:lineRule="auto"/>
        <w:ind w:firstLine="426"/>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4. Цель контрольных заданий – оказать помощь студенту в его самостоятельной работе, а также проверить степень усвоения им учебного материала, начитанного за данный семестр.</w:t>
      </w:r>
    </w:p>
    <w:p w:rsidR="00A51FAF" w:rsidRPr="00A51FAF" w:rsidRDefault="00A51FAF" w:rsidP="00A51FAF">
      <w:pPr>
        <w:spacing w:after="0" w:line="240" w:lineRule="auto"/>
        <w:ind w:firstLine="426"/>
        <w:jc w:val="both"/>
        <w:rPr>
          <w:rFonts w:ascii="Times New Roman" w:eastAsia="Times New Roman" w:hAnsi="Times New Roman" w:cs="Times New Roman"/>
          <w:sz w:val="28"/>
          <w:szCs w:val="28"/>
        </w:rPr>
      </w:pPr>
    </w:p>
    <w:p w:rsidR="00A51FAF" w:rsidRPr="00A51FAF" w:rsidRDefault="00A51FAF" w:rsidP="00A51FAF">
      <w:pPr>
        <w:numPr>
          <w:ilvl w:val="0"/>
          <w:numId w:val="3"/>
        </w:numPr>
        <w:spacing w:after="0" w:line="240" w:lineRule="auto"/>
        <w:jc w:val="center"/>
        <w:rPr>
          <w:rFonts w:ascii="Times New Roman" w:eastAsia="Times New Roman" w:hAnsi="Times New Roman" w:cs="Times New Roman"/>
          <w:sz w:val="28"/>
          <w:szCs w:val="28"/>
        </w:rPr>
      </w:pPr>
      <w:r w:rsidRPr="00A51FAF">
        <w:rPr>
          <w:rFonts w:ascii="Times New Roman" w:eastAsia="Times New Roman" w:hAnsi="Times New Roman" w:cs="Times New Roman"/>
          <w:b/>
          <w:sz w:val="28"/>
          <w:szCs w:val="28"/>
        </w:rPr>
        <w:t>Оформление контрольной работы</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1.Письменные контрольные работы должны выполняться в тетрадях для контрольных работ.</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2.Обучающемуся следует первый лист оставить чистым для написания замечаний преподавателя.</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3.При выполнении работы следует сначала указывать задания контрольной работы, а затем само выполнение задания.</w:t>
      </w:r>
    </w:p>
    <w:p w:rsidR="00A51FAF" w:rsidRPr="00A51FAF" w:rsidRDefault="00A51FAF" w:rsidP="00A51FAF">
      <w:pPr>
        <w:spacing w:after="0" w:line="240" w:lineRule="auto"/>
        <w:jc w:val="both"/>
        <w:rPr>
          <w:rFonts w:ascii="Times New Roman" w:eastAsia="Times New Roman" w:hAnsi="Times New Roman" w:cs="Times New Roman"/>
          <w:sz w:val="28"/>
          <w:szCs w:val="28"/>
        </w:rPr>
      </w:pPr>
    </w:p>
    <w:p w:rsidR="00A51FAF" w:rsidRPr="00A51FAF" w:rsidRDefault="00A51FAF" w:rsidP="00A51FAF">
      <w:pPr>
        <w:numPr>
          <w:ilvl w:val="0"/>
          <w:numId w:val="3"/>
        </w:numPr>
        <w:spacing w:after="0" w:line="240" w:lineRule="auto"/>
        <w:jc w:val="center"/>
        <w:rPr>
          <w:rFonts w:ascii="Times New Roman" w:eastAsia="Times New Roman" w:hAnsi="Times New Roman" w:cs="Times New Roman"/>
          <w:sz w:val="28"/>
          <w:szCs w:val="28"/>
        </w:rPr>
      </w:pPr>
      <w:r w:rsidRPr="00A51FAF">
        <w:rPr>
          <w:rFonts w:ascii="Times New Roman" w:eastAsia="Times New Roman" w:hAnsi="Times New Roman" w:cs="Times New Roman"/>
          <w:b/>
          <w:sz w:val="28"/>
          <w:szCs w:val="28"/>
        </w:rPr>
        <w:t>Контрольные работы и дифференцированный зачёт и подготовка к ним</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1. Контрольные работы и дифференцированный зачёт</w:t>
      </w:r>
      <w:r w:rsidRPr="00A51FAF">
        <w:rPr>
          <w:rFonts w:ascii="Times New Roman" w:eastAsia="Times New Roman" w:hAnsi="Times New Roman" w:cs="Times New Roman"/>
          <w:b/>
          <w:sz w:val="28"/>
          <w:szCs w:val="28"/>
        </w:rPr>
        <w:t xml:space="preserve"> </w:t>
      </w:r>
      <w:r w:rsidRPr="00A51FAF">
        <w:rPr>
          <w:rFonts w:ascii="Times New Roman" w:eastAsia="Times New Roman" w:hAnsi="Times New Roman" w:cs="Times New Roman"/>
          <w:sz w:val="28"/>
          <w:szCs w:val="28"/>
        </w:rPr>
        <w:t>по иностранному языку в профессиональной деятельности проводятся в соответс</w:t>
      </w:r>
      <w:r w:rsidR="0095684F">
        <w:rPr>
          <w:rFonts w:ascii="Times New Roman" w:eastAsia="Times New Roman" w:hAnsi="Times New Roman" w:cs="Times New Roman"/>
          <w:sz w:val="28"/>
          <w:szCs w:val="28"/>
        </w:rPr>
        <w:t>твии с учебными планами колледж</w:t>
      </w:r>
      <w:r w:rsidR="0095684F" w:rsidRPr="00A51FAF">
        <w:rPr>
          <w:rFonts w:ascii="Times New Roman" w:eastAsia="Times New Roman" w:hAnsi="Times New Roman" w:cs="Times New Roman"/>
          <w:sz w:val="28"/>
          <w:szCs w:val="28"/>
        </w:rPr>
        <w:t>а.</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2. К ДЗ допускаются студенты, сдавшие контрольные работы.</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 xml:space="preserve">3.В контрольных работах и на ДЗ проверяются умения и навыки чтения и перевода текста, практическое знание грамматики и объем </w:t>
      </w:r>
      <w:r w:rsidR="0095684F" w:rsidRPr="00A51FAF">
        <w:rPr>
          <w:rFonts w:ascii="Times New Roman" w:eastAsia="Times New Roman" w:hAnsi="Times New Roman" w:cs="Times New Roman"/>
          <w:sz w:val="28"/>
          <w:szCs w:val="28"/>
        </w:rPr>
        <w:t>словарного запаса,</w:t>
      </w:r>
      <w:r w:rsidRPr="00A51FAF">
        <w:rPr>
          <w:rFonts w:ascii="Times New Roman" w:eastAsia="Times New Roman" w:hAnsi="Times New Roman" w:cs="Times New Roman"/>
          <w:sz w:val="28"/>
          <w:szCs w:val="28"/>
        </w:rPr>
        <w:t xml:space="preserve"> обучающегося.</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4. Для получения оценки по контрольной работе обучающийся должен обнаружить при проверке знание грамматических правил, изучаемых в течение учебного года, и уметь определить в тексте соответствующие этим правилам грамматические формы и обороты. Обучающийся должен уметь правильно читать учебные тексты, уметь переводить эти тексты на русский язык и производить лексико-грамматический анализ предложений, указанных преподавателем.</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5. На ДЗ проверяются умения и навыки чтения, понимания и перевода текстов, практическое знание грамматики и объем словарного запаса, приобретенные обучающимся в течение всего периода изучения немецкого языка.</w:t>
      </w:r>
    </w:p>
    <w:p w:rsidR="00A51FAF" w:rsidRPr="00A51FAF" w:rsidRDefault="009852A6" w:rsidP="00A51FAF">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подготовки к дифференцированному зачету</w:t>
      </w:r>
      <w:r w:rsidR="00A51FAF" w:rsidRPr="00A51FAF">
        <w:rPr>
          <w:rFonts w:ascii="Times New Roman" w:eastAsia="Times New Roman" w:hAnsi="Times New Roman" w:cs="Times New Roman"/>
          <w:sz w:val="28"/>
          <w:szCs w:val="28"/>
        </w:rPr>
        <w:t xml:space="preserve"> рекомендуется:</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А) просмотреть по прорецензированным контрольным работам допущенные ошибки;</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Б) повторить соответствующие разделы грамматики;</w:t>
      </w:r>
    </w:p>
    <w:p w:rsidR="00A51FAF" w:rsidRPr="00A51FAF" w:rsidRDefault="00A51FAF" w:rsidP="00A51FAF">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В) проделать выборочно отдельные упражнения для самопроверки;</w:t>
      </w:r>
    </w:p>
    <w:p w:rsidR="00244EB8" w:rsidRDefault="00A51FAF" w:rsidP="00171462">
      <w:pPr>
        <w:spacing w:after="0" w:line="240" w:lineRule="auto"/>
        <w:ind w:firstLine="360"/>
        <w:jc w:val="both"/>
        <w:rPr>
          <w:rFonts w:ascii="Times New Roman" w:eastAsia="Times New Roman" w:hAnsi="Times New Roman" w:cs="Times New Roman"/>
          <w:sz w:val="28"/>
          <w:szCs w:val="28"/>
        </w:rPr>
      </w:pPr>
      <w:r w:rsidRPr="00A51FAF">
        <w:rPr>
          <w:rFonts w:ascii="Times New Roman" w:eastAsia="Times New Roman" w:hAnsi="Times New Roman" w:cs="Times New Roman"/>
          <w:sz w:val="28"/>
          <w:szCs w:val="28"/>
        </w:rPr>
        <w:t>Г) повторно прочитать и перевести наиболее трудны</w:t>
      </w:r>
      <w:r w:rsidR="00171462">
        <w:rPr>
          <w:rFonts w:ascii="Times New Roman" w:eastAsia="Times New Roman" w:hAnsi="Times New Roman" w:cs="Times New Roman"/>
          <w:sz w:val="28"/>
          <w:szCs w:val="28"/>
        </w:rPr>
        <w:t>е тексты</w:t>
      </w:r>
    </w:p>
    <w:p w:rsidR="00171462" w:rsidRPr="00171462" w:rsidRDefault="00171462" w:rsidP="00171462">
      <w:pPr>
        <w:spacing w:after="0" w:line="240" w:lineRule="auto"/>
        <w:ind w:firstLine="360"/>
        <w:jc w:val="both"/>
        <w:rPr>
          <w:rFonts w:ascii="Times New Roman" w:eastAsia="Times New Roman" w:hAnsi="Times New Roman" w:cs="Times New Roman"/>
          <w:sz w:val="28"/>
          <w:szCs w:val="28"/>
        </w:rPr>
      </w:pPr>
    </w:p>
    <w:p w:rsidR="003F65CF" w:rsidRDefault="007D7713" w:rsidP="003F65CF">
      <w:pPr>
        <w:spacing w:after="0" w:line="240" w:lineRule="auto"/>
        <w:rPr>
          <w:rFonts w:ascii="Times New Roman" w:hAnsi="Times New Roman" w:cs="Times New Roman"/>
          <w:b/>
          <w:sz w:val="28"/>
          <w:szCs w:val="28"/>
        </w:rPr>
      </w:pPr>
      <w:r>
        <w:rPr>
          <w:rFonts w:ascii="Times New Roman" w:eastAsia="Times New Roman" w:hAnsi="Times New Roman" w:cs="Times New Roman"/>
          <w:b/>
          <w:sz w:val="24"/>
          <w:szCs w:val="24"/>
          <w:lang w:eastAsia="ru-RU"/>
        </w:rPr>
        <w:t xml:space="preserve">                     </w:t>
      </w:r>
      <w:r w:rsidRPr="00A51FAF">
        <w:rPr>
          <w:rFonts w:ascii="Times New Roman" w:hAnsi="Times New Roman" w:cs="Times New Roman"/>
          <w:b/>
          <w:sz w:val="28"/>
          <w:szCs w:val="28"/>
        </w:rPr>
        <w:t>Контрольная работа №</w:t>
      </w:r>
      <w:r w:rsidR="003F65CF">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1 </w:t>
      </w:r>
    </w:p>
    <w:p w:rsidR="007D7713" w:rsidRPr="00A51FAF" w:rsidRDefault="007D7713" w:rsidP="003F65CF">
      <w:pPr>
        <w:spacing w:after="0" w:line="240" w:lineRule="auto"/>
        <w:rPr>
          <w:rFonts w:ascii="Times New Roman" w:hAnsi="Times New Roman" w:cs="Times New Roman"/>
          <w:b/>
          <w:sz w:val="28"/>
          <w:szCs w:val="28"/>
        </w:rPr>
      </w:pPr>
      <w:r w:rsidRPr="00A51FAF">
        <w:rPr>
          <w:rFonts w:ascii="Times New Roman" w:hAnsi="Times New Roman" w:cs="Times New Roman"/>
          <w:b/>
          <w:sz w:val="28"/>
          <w:szCs w:val="28"/>
        </w:rPr>
        <w:t xml:space="preserve">по   дисциплине </w:t>
      </w:r>
      <w:r>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 </w:t>
      </w:r>
      <w:r>
        <w:rPr>
          <w:rFonts w:ascii="Times New Roman" w:hAnsi="Times New Roman" w:cs="Times New Roman"/>
          <w:b/>
          <w:sz w:val="28"/>
          <w:szCs w:val="28"/>
        </w:rPr>
        <w:t>ОП.07</w:t>
      </w:r>
      <w:r w:rsidRPr="00A51FAF">
        <w:rPr>
          <w:rFonts w:ascii="Times New Roman" w:hAnsi="Times New Roman" w:cs="Times New Roman"/>
          <w:b/>
          <w:sz w:val="28"/>
          <w:szCs w:val="28"/>
        </w:rPr>
        <w:t xml:space="preserve"> Иностранный язык </w:t>
      </w:r>
      <w:r>
        <w:rPr>
          <w:rFonts w:ascii="Times New Roman" w:hAnsi="Times New Roman" w:cs="Times New Roman"/>
          <w:b/>
          <w:sz w:val="28"/>
          <w:szCs w:val="28"/>
        </w:rPr>
        <w:t>(</w:t>
      </w:r>
      <w:r w:rsidRPr="00A51FAF">
        <w:rPr>
          <w:rFonts w:ascii="Times New Roman" w:hAnsi="Times New Roman" w:cs="Times New Roman"/>
          <w:b/>
          <w:sz w:val="28"/>
          <w:szCs w:val="28"/>
        </w:rPr>
        <w:t>в</w:t>
      </w:r>
      <w:r>
        <w:rPr>
          <w:rFonts w:ascii="Times New Roman" w:hAnsi="Times New Roman" w:cs="Times New Roman"/>
          <w:b/>
          <w:sz w:val="28"/>
          <w:szCs w:val="28"/>
        </w:rPr>
        <w:t>торой)</w:t>
      </w:r>
      <w:r w:rsidRPr="00A51FAF">
        <w:rPr>
          <w:rFonts w:ascii="Times New Roman" w:hAnsi="Times New Roman" w:cs="Times New Roman"/>
          <w:b/>
          <w:sz w:val="28"/>
          <w:szCs w:val="28"/>
        </w:rPr>
        <w:t xml:space="preserve"> </w:t>
      </w:r>
      <w:r>
        <w:rPr>
          <w:rFonts w:ascii="Times New Roman" w:hAnsi="Times New Roman" w:cs="Times New Roman"/>
          <w:b/>
          <w:sz w:val="28"/>
          <w:szCs w:val="28"/>
        </w:rPr>
        <w:t>– 1курс</w:t>
      </w:r>
    </w:p>
    <w:p w:rsidR="007D7713" w:rsidRDefault="007D7713" w:rsidP="007D7713">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553DFA" w:rsidRDefault="00B77E88" w:rsidP="00B77E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Числительные</w:t>
      </w:r>
      <w:r w:rsidR="00733EDB">
        <w:rPr>
          <w:rFonts w:ascii="Times New Roman" w:eastAsia="Times New Roman" w:hAnsi="Times New Roman" w:cs="Times New Roman"/>
          <w:sz w:val="24"/>
          <w:szCs w:val="24"/>
          <w:lang w:eastAsia="ru-RU"/>
        </w:rPr>
        <w:t xml:space="preserve"> </w:t>
      </w:r>
      <w:r w:rsidR="00FD1935">
        <w:rPr>
          <w:rFonts w:ascii="Times New Roman" w:eastAsia="Times New Roman" w:hAnsi="Times New Roman" w:cs="Times New Roman"/>
          <w:sz w:val="24"/>
          <w:szCs w:val="24"/>
          <w:lang w:eastAsia="ru-RU"/>
        </w:rPr>
        <w:t>в немецком</w:t>
      </w:r>
      <w:r w:rsidR="00733EDB">
        <w:rPr>
          <w:rFonts w:ascii="Times New Roman" w:eastAsia="Times New Roman" w:hAnsi="Times New Roman" w:cs="Times New Roman"/>
          <w:sz w:val="24"/>
          <w:szCs w:val="24"/>
          <w:lang w:eastAsia="ru-RU"/>
        </w:rPr>
        <w:t xml:space="preserve"> языке</w:t>
      </w:r>
      <w:r w:rsidR="00553DFA">
        <w:rPr>
          <w:rFonts w:ascii="Times New Roman" w:eastAsia="Times New Roman" w:hAnsi="Times New Roman" w:cs="Times New Roman"/>
          <w:sz w:val="24"/>
          <w:szCs w:val="24"/>
          <w:lang w:eastAsia="ru-RU"/>
        </w:rPr>
        <w:t xml:space="preserve"> </w:t>
      </w:r>
    </w:p>
    <w:p w:rsidR="007D7713" w:rsidRDefault="00553DFA" w:rsidP="00B77E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Личные и притяжательные местоимения</w:t>
      </w:r>
    </w:p>
    <w:p w:rsidR="00B77E88" w:rsidRDefault="00B77E88" w:rsidP="00B77E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Отрицательные предложения</w:t>
      </w:r>
    </w:p>
    <w:p w:rsidR="00B77E88" w:rsidRDefault="00B77E88" w:rsidP="00B77E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вопросительных предложений</w:t>
      </w:r>
    </w:p>
    <w:p w:rsidR="00B77E88" w:rsidRDefault="00B77E88" w:rsidP="00B77E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Артикль. Употребление артикля</w:t>
      </w:r>
    </w:p>
    <w:p w:rsidR="00B77E88" w:rsidRDefault="00B77E88" w:rsidP="00B77E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Прямой и обратный порядок слов в простом немецком предложении </w:t>
      </w:r>
    </w:p>
    <w:p w:rsidR="00B77E88" w:rsidRDefault="00733EDB" w:rsidP="00B77E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Безличные предложения</w:t>
      </w:r>
    </w:p>
    <w:p w:rsidR="00244EB8" w:rsidRPr="00244EB8" w:rsidRDefault="007D7713" w:rsidP="00244EB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244EB8" w:rsidRPr="00244EB8">
        <w:rPr>
          <w:rFonts w:ascii="Times New Roman" w:eastAsia="Times New Roman" w:hAnsi="Times New Roman" w:cs="Times New Roman"/>
          <w:b/>
          <w:sz w:val="24"/>
          <w:szCs w:val="24"/>
          <w:lang w:eastAsia="ru-RU"/>
        </w:rPr>
        <w:br/>
      </w:r>
      <w:r w:rsidR="00244EB8">
        <w:rPr>
          <w:rFonts w:ascii="Times New Roman" w:eastAsia="Times New Roman" w:hAnsi="Times New Roman" w:cs="Times New Roman"/>
          <w:sz w:val="24"/>
          <w:szCs w:val="24"/>
          <w:lang w:eastAsia="ru-RU"/>
        </w:rPr>
        <w:t xml:space="preserve">                                  </w:t>
      </w:r>
      <w:r w:rsidR="00244EB8" w:rsidRPr="007D7713">
        <w:rPr>
          <w:rFonts w:ascii="Times New Roman" w:eastAsia="Times New Roman" w:hAnsi="Times New Roman" w:cs="Times New Roman"/>
          <w:b/>
          <w:sz w:val="24"/>
          <w:szCs w:val="24"/>
          <w:lang w:eastAsia="ru-RU"/>
        </w:rPr>
        <w:t>Вариант №</w:t>
      </w:r>
      <w:r w:rsidR="003F65CF">
        <w:rPr>
          <w:rFonts w:ascii="Times New Roman" w:eastAsia="Times New Roman" w:hAnsi="Times New Roman" w:cs="Times New Roman"/>
          <w:b/>
          <w:sz w:val="24"/>
          <w:szCs w:val="24"/>
          <w:lang w:eastAsia="ru-RU"/>
        </w:rPr>
        <w:t xml:space="preserve"> </w:t>
      </w:r>
      <w:r w:rsidR="00244EB8" w:rsidRPr="007D7713">
        <w:rPr>
          <w:rFonts w:ascii="Times New Roman" w:eastAsia="Times New Roman" w:hAnsi="Times New Roman" w:cs="Times New Roman"/>
          <w:b/>
          <w:sz w:val="24"/>
          <w:szCs w:val="24"/>
          <w:lang w:eastAsia="ru-RU"/>
        </w:rPr>
        <w:t>1</w:t>
      </w:r>
    </w:p>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I. Напишите глаголы, данные в скобках, в нужном лице и числе в Prasens.</w:t>
      </w:r>
      <w:r w:rsidRPr="00244EB8">
        <w:rPr>
          <w:rFonts w:ascii="Times New Roman" w:eastAsia="Times New Roman" w:hAnsi="Times New Roman" w:cs="Times New Roman"/>
          <w:sz w:val="24"/>
          <w:szCs w:val="24"/>
          <w:lang w:eastAsia="ru-RU"/>
        </w:rPr>
        <w:br/>
      </w:r>
      <w:r w:rsidRPr="00244EB8">
        <w:rPr>
          <w:rFonts w:ascii="Times New Roman" w:eastAsia="Times New Roman" w:hAnsi="Times New Roman" w:cs="Times New Roman"/>
          <w:sz w:val="24"/>
          <w:szCs w:val="24"/>
          <w:lang w:val="en-US" w:eastAsia="ru-RU"/>
        </w:rPr>
        <w:t>1. Er __________ am Morgen. (</w:t>
      </w:r>
      <w:proofErr w:type="gramStart"/>
      <w:r w:rsidRPr="00244EB8">
        <w:rPr>
          <w:rFonts w:ascii="Times New Roman" w:eastAsia="Times New Roman" w:hAnsi="Times New Roman" w:cs="Times New Roman"/>
          <w:sz w:val="24"/>
          <w:szCs w:val="24"/>
          <w:lang w:val="en-US" w:eastAsia="ru-RU"/>
        </w:rPr>
        <w:t>arbeiten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2. _________ Sie Deutsch? (</w:t>
      </w:r>
      <w:proofErr w:type="gramStart"/>
      <w:r w:rsidRPr="00244EB8">
        <w:rPr>
          <w:rFonts w:ascii="Times New Roman" w:eastAsia="Times New Roman" w:hAnsi="Times New Roman" w:cs="Times New Roman"/>
          <w:sz w:val="24"/>
          <w:szCs w:val="24"/>
          <w:lang w:val="en-US" w:eastAsia="ru-RU"/>
        </w:rPr>
        <w:t>lernen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3. _________ ihr bald? (</w:t>
      </w:r>
      <w:proofErr w:type="gramStart"/>
      <w:r w:rsidRPr="00244EB8">
        <w:rPr>
          <w:rFonts w:ascii="Times New Roman" w:eastAsia="Times New Roman" w:hAnsi="Times New Roman" w:cs="Times New Roman"/>
          <w:sz w:val="24"/>
          <w:szCs w:val="24"/>
          <w:lang w:val="en-US" w:eastAsia="ru-RU"/>
        </w:rPr>
        <w:t>kommen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4. Wie ________ Ihr Kollege? (</w:t>
      </w:r>
      <w:proofErr w:type="gramStart"/>
      <w:r w:rsidRPr="00244EB8">
        <w:rPr>
          <w:rFonts w:ascii="Times New Roman" w:eastAsia="Times New Roman" w:hAnsi="Times New Roman" w:cs="Times New Roman"/>
          <w:sz w:val="24"/>
          <w:szCs w:val="24"/>
          <w:lang w:val="en-US" w:eastAsia="ru-RU"/>
        </w:rPr>
        <w:t>heissen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5. Wir ________ gern Tennis. (</w:t>
      </w:r>
      <w:proofErr w:type="gramStart"/>
      <w:r w:rsidRPr="00244EB8">
        <w:rPr>
          <w:rFonts w:ascii="Times New Roman" w:eastAsia="Times New Roman" w:hAnsi="Times New Roman" w:cs="Times New Roman"/>
          <w:sz w:val="24"/>
          <w:szCs w:val="24"/>
          <w:lang w:val="en-US" w:eastAsia="ru-RU"/>
        </w:rPr>
        <w:t>spielen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6. Diese Frau ______ sehr schon. (</w:t>
      </w:r>
      <w:proofErr w:type="gramStart"/>
      <w:r w:rsidRPr="00244EB8">
        <w:rPr>
          <w:rFonts w:ascii="Times New Roman" w:eastAsia="Times New Roman" w:hAnsi="Times New Roman" w:cs="Times New Roman"/>
          <w:sz w:val="24"/>
          <w:szCs w:val="24"/>
          <w:lang w:val="en-US" w:eastAsia="ru-RU"/>
        </w:rPr>
        <w:t>sein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7. Ich ____ Student (sein) und _______ Geschichte. (</w:t>
      </w:r>
      <w:proofErr w:type="gramStart"/>
      <w:r w:rsidRPr="00244EB8">
        <w:rPr>
          <w:rFonts w:ascii="Times New Roman" w:eastAsia="Times New Roman" w:hAnsi="Times New Roman" w:cs="Times New Roman"/>
          <w:sz w:val="24"/>
          <w:szCs w:val="24"/>
          <w:lang w:val="en-US" w:eastAsia="ru-RU"/>
        </w:rPr>
        <w:t>studieren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8. Ihr_____ bald gesund. (</w:t>
      </w:r>
      <w:proofErr w:type="gramStart"/>
      <w:r w:rsidRPr="00244EB8">
        <w:rPr>
          <w:rFonts w:ascii="Times New Roman" w:eastAsia="Times New Roman" w:hAnsi="Times New Roman" w:cs="Times New Roman"/>
          <w:sz w:val="24"/>
          <w:szCs w:val="24"/>
          <w:lang w:val="en-US" w:eastAsia="ru-RU"/>
        </w:rPr>
        <w:t>sein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9. Otto Weber ______ einen Freund. (</w:t>
      </w:r>
      <w:proofErr w:type="gramStart"/>
      <w:r w:rsidRPr="00244EB8">
        <w:rPr>
          <w:rFonts w:ascii="Times New Roman" w:eastAsia="Times New Roman" w:hAnsi="Times New Roman" w:cs="Times New Roman"/>
          <w:sz w:val="24"/>
          <w:szCs w:val="24"/>
          <w:lang w:val="en-US" w:eastAsia="ru-RU"/>
        </w:rPr>
        <w:t>haben</w:t>
      </w:r>
      <w:proofErr w:type="gramEnd"/>
      <w:r w:rsidRPr="00244EB8">
        <w:rPr>
          <w:rFonts w:ascii="Times New Roman" w:eastAsia="Times New Roman" w:hAnsi="Times New Roman" w:cs="Times New Roman"/>
          <w:sz w:val="24"/>
          <w:szCs w:val="24"/>
          <w:lang w:val="en-US" w:eastAsia="ru-RU"/>
        </w:rPr>
        <w:t>)</w:t>
      </w:r>
      <w:r w:rsidRPr="00244EB8">
        <w:rPr>
          <w:rFonts w:ascii="Times New Roman" w:eastAsia="Times New Roman" w:hAnsi="Times New Roman" w:cs="Times New Roman"/>
          <w:sz w:val="24"/>
          <w:szCs w:val="24"/>
          <w:lang w:val="en-US" w:eastAsia="ru-RU"/>
        </w:rPr>
        <w:br/>
        <w:t>10. ____</w:t>
      </w:r>
      <w:r>
        <w:rPr>
          <w:rFonts w:ascii="Times New Roman" w:eastAsia="Times New Roman" w:hAnsi="Times New Roman" w:cs="Times New Roman"/>
          <w:sz w:val="24"/>
          <w:szCs w:val="24"/>
          <w:lang w:val="en-US" w:eastAsia="ru-RU"/>
        </w:rPr>
        <w:t xml:space="preserve">__ </w:t>
      </w:r>
      <w:proofErr w:type="gramStart"/>
      <w:r>
        <w:rPr>
          <w:rFonts w:ascii="Times New Roman" w:eastAsia="Times New Roman" w:hAnsi="Times New Roman" w:cs="Times New Roman"/>
          <w:sz w:val="24"/>
          <w:szCs w:val="24"/>
          <w:lang w:val="en-US" w:eastAsia="ru-RU"/>
        </w:rPr>
        <w:t>du</w:t>
      </w:r>
      <w:proofErr w:type="gramEnd"/>
      <w:r>
        <w:rPr>
          <w:rFonts w:ascii="Times New Roman" w:eastAsia="Times New Roman" w:hAnsi="Times New Roman" w:cs="Times New Roman"/>
          <w:sz w:val="24"/>
          <w:szCs w:val="24"/>
          <w:lang w:val="en-US" w:eastAsia="ru-RU"/>
        </w:rPr>
        <w:t xml:space="preserve"> viel Zeit heute? </w:t>
      </w:r>
      <w:r w:rsidRPr="00507ACF">
        <w:rPr>
          <w:rFonts w:ascii="Times New Roman" w:eastAsia="Times New Roman" w:hAnsi="Times New Roman" w:cs="Times New Roman"/>
          <w:sz w:val="24"/>
          <w:szCs w:val="24"/>
          <w:lang w:val="en-US" w:eastAsia="ru-RU"/>
        </w:rPr>
        <w:t>(</w:t>
      </w:r>
      <w:proofErr w:type="gramStart"/>
      <w:r>
        <w:rPr>
          <w:rFonts w:ascii="Times New Roman" w:eastAsia="Times New Roman" w:hAnsi="Times New Roman" w:cs="Times New Roman"/>
          <w:sz w:val="24"/>
          <w:szCs w:val="24"/>
          <w:lang w:val="en-US" w:eastAsia="ru-RU"/>
        </w:rPr>
        <w:t>haben</w:t>
      </w:r>
      <w:proofErr w:type="gramEnd"/>
      <w:r w:rsidRPr="00507ACF">
        <w:rPr>
          <w:rFonts w:ascii="Times New Roman" w:eastAsia="Times New Roman" w:hAnsi="Times New Roman" w:cs="Times New Roman"/>
          <w:sz w:val="24"/>
          <w:szCs w:val="24"/>
          <w:lang w:val="en-US" w:eastAsia="ru-RU"/>
        </w:rPr>
        <w:t>)</w:t>
      </w:r>
      <w:r w:rsidRPr="00507ACF">
        <w:rPr>
          <w:rFonts w:ascii="Times New Roman" w:eastAsia="Times New Roman" w:hAnsi="Times New Roman" w:cs="Times New Roman"/>
          <w:sz w:val="24"/>
          <w:szCs w:val="24"/>
          <w:lang w:val="en-US" w:eastAsia="ru-RU"/>
        </w:rPr>
        <w:br/>
      </w:r>
      <w:r w:rsidRPr="00244EB8">
        <w:rPr>
          <w:rFonts w:ascii="Times New Roman" w:eastAsia="Times New Roman" w:hAnsi="Times New Roman" w:cs="Times New Roman"/>
          <w:sz w:val="24"/>
          <w:szCs w:val="24"/>
          <w:lang w:val="en-US" w:eastAsia="ru-RU"/>
        </w:rPr>
        <w:t>II</w:t>
      </w:r>
      <w:r w:rsidRPr="00507AC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eastAsia="ru-RU"/>
        </w:rPr>
        <w:t>Запишите отрицательный ответ на следующие вопросы, используя в ответном предложении отрицания nicht и kein (в нужном падеже), где они возможны.</w:t>
      </w:r>
    </w:p>
    <w:tbl>
      <w:tblPr>
        <w:tblW w:w="0" w:type="auto"/>
        <w:tblCellSpacing w:w="0" w:type="dxa"/>
        <w:tblCellMar>
          <w:left w:w="0" w:type="dxa"/>
          <w:right w:w="0" w:type="dxa"/>
        </w:tblCellMar>
        <w:tblLook w:val="04A0" w:firstRow="1" w:lastRow="0" w:firstColumn="1" w:lastColumn="0" w:noHBand="0" w:noVBand="1"/>
      </w:tblPr>
      <w:tblGrid>
        <w:gridCol w:w="3533"/>
      </w:tblGrid>
      <w:tr w:rsidR="001F5B43" w:rsidRPr="00244EB8" w:rsidTr="00244EB8">
        <w:trPr>
          <w:tblCellSpacing w:w="0" w:type="dxa"/>
        </w:trPr>
        <w:tc>
          <w:tcPr>
            <w:tcW w:w="0" w:type="auto"/>
            <w:vAlign w:val="center"/>
            <w:hideMark/>
          </w:tcPr>
          <w:p w:rsidR="001F5B43" w:rsidRPr="00244EB8" w:rsidRDefault="001F5B43" w:rsidP="00733EDB">
            <w:pPr>
              <w:spacing w:after="0" w:line="240" w:lineRule="auto"/>
              <w:rPr>
                <w:rFonts w:ascii="Times New Roman" w:eastAsia="Times New Roman" w:hAnsi="Times New Roman" w:cs="Times New Roman"/>
                <w:sz w:val="24"/>
                <w:szCs w:val="24"/>
                <w:lang w:eastAsia="ru-RU"/>
              </w:rPr>
            </w:pPr>
            <w:bookmarkStart w:id="1" w:name="ba43ea6e6b533d89fc17427a5f1566834dd5d2b1"/>
            <w:bookmarkStart w:id="2" w:name="0"/>
            <w:bookmarkEnd w:id="1"/>
            <w:bookmarkEnd w:id="2"/>
            <w:r>
              <w:rPr>
                <w:rFonts w:ascii="Times New Roman" w:eastAsia="Times New Roman" w:hAnsi="Times New Roman" w:cs="Times New Roman"/>
                <w:sz w:val="24"/>
                <w:szCs w:val="24"/>
                <w:lang w:eastAsia="ru-RU"/>
              </w:rPr>
              <w:t>1</w:t>
            </w:r>
            <w:r w:rsidRPr="00244EB8">
              <w:rPr>
                <w:rFonts w:ascii="Times New Roman" w:eastAsia="Times New Roman" w:hAnsi="Times New Roman" w:cs="Times New Roman"/>
                <w:sz w:val="24"/>
                <w:szCs w:val="24"/>
                <w:lang w:eastAsia="ru-RU"/>
              </w:rPr>
              <w:t>. Hast du einen Freund?</w:t>
            </w:r>
          </w:p>
        </w:tc>
      </w:tr>
      <w:tr w:rsidR="001F5B43" w:rsidRPr="00881E50" w:rsidTr="00244EB8">
        <w:trPr>
          <w:tblCellSpacing w:w="0" w:type="dxa"/>
        </w:trPr>
        <w:tc>
          <w:tcPr>
            <w:tcW w:w="0" w:type="auto"/>
            <w:vAlign w:val="center"/>
            <w:hideMark/>
          </w:tcPr>
          <w:p w:rsidR="001F5B43" w:rsidRPr="00244EB8" w:rsidRDefault="001F5B43" w:rsidP="00733EDB">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Pr="00244EB8">
              <w:rPr>
                <w:rFonts w:ascii="Times New Roman" w:eastAsia="Times New Roman" w:hAnsi="Times New Roman" w:cs="Times New Roman"/>
                <w:sz w:val="24"/>
                <w:szCs w:val="24"/>
                <w:lang w:val="en-US" w:eastAsia="ru-RU"/>
              </w:rPr>
              <w:t>. Heisst unser Freund Peter Schulz?</w:t>
            </w:r>
          </w:p>
        </w:tc>
      </w:tr>
      <w:tr w:rsidR="001F5B43" w:rsidRPr="00244EB8" w:rsidTr="00244EB8">
        <w:trPr>
          <w:tblCellSpacing w:w="0" w:type="dxa"/>
        </w:trPr>
        <w:tc>
          <w:tcPr>
            <w:tcW w:w="0" w:type="auto"/>
            <w:vAlign w:val="center"/>
            <w:hideMark/>
          </w:tcPr>
          <w:p w:rsidR="001F5B43" w:rsidRPr="00244EB8" w:rsidRDefault="001F5B43"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44EB8">
              <w:rPr>
                <w:rFonts w:ascii="Times New Roman" w:eastAsia="Times New Roman" w:hAnsi="Times New Roman" w:cs="Times New Roman"/>
                <w:sz w:val="24"/>
                <w:szCs w:val="24"/>
                <w:lang w:eastAsia="ru-RU"/>
              </w:rPr>
              <w:t>. Tanzt ihr gern?</w:t>
            </w:r>
          </w:p>
        </w:tc>
      </w:tr>
    </w:tbl>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 xml:space="preserve">III. Напишите вопросы </w:t>
      </w:r>
      <w:r w:rsidR="00FD1935" w:rsidRPr="00244EB8">
        <w:rPr>
          <w:rFonts w:ascii="Times New Roman" w:eastAsia="Times New Roman" w:hAnsi="Times New Roman" w:cs="Times New Roman"/>
          <w:sz w:val="24"/>
          <w:szCs w:val="24"/>
          <w:lang w:eastAsia="ru-RU"/>
        </w:rPr>
        <w:t xml:space="preserve">к </w:t>
      </w:r>
      <w:r w:rsidR="00FD1935">
        <w:rPr>
          <w:rFonts w:ascii="Times New Roman" w:eastAsia="Times New Roman" w:hAnsi="Times New Roman" w:cs="Times New Roman"/>
          <w:sz w:val="24"/>
          <w:szCs w:val="24"/>
          <w:lang w:eastAsia="ru-RU"/>
        </w:rPr>
        <w:t>предложениям</w:t>
      </w:r>
      <w:r w:rsidRPr="00244EB8">
        <w:rPr>
          <w:rFonts w:ascii="Times New Roman" w:eastAsia="Times New Roman" w:hAnsi="Times New Roman" w:cs="Times New Roman"/>
          <w:sz w:val="24"/>
          <w:szCs w:val="24"/>
          <w:lang w:eastAsia="ru-RU"/>
        </w:rPr>
        <w:t>.</w:t>
      </w:r>
    </w:p>
    <w:tbl>
      <w:tblPr>
        <w:tblW w:w="0" w:type="auto"/>
        <w:tblCellSpacing w:w="0" w:type="dxa"/>
        <w:tblCellMar>
          <w:left w:w="0" w:type="dxa"/>
          <w:right w:w="0" w:type="dxa"/>
        </w:tblCellMar>
        <w:tblLook w:val="04A0" w:firstRow="1" w:lastRow="0" w:firstColumn="1" w:lastColumn="0" w:noHBand="0" w:noVBand="1"/>
      </w:tblPr>
      <w:tblGrid>
        <w:gridCol w:w="3828"/>
      </w:tblGrid>
      <w:tr w:rsidR="00244EB8" w:rsidRPr="00244EB8" w:rsidTr="00244EB8">
        <w:trPr>
          <w:tblCellSpacing w:w="0" w:type="dxa"/>
        </w:trPr>
        <w:tc>
          <w:tcPr>
            <w:tcW w:w="3828" w:type="dxa"/>
            <w:vAlign w:val="center"/>
            <w:hideMark/>
          </w:tcPr>
          <w:p w:rsidR="00244EB8" w:rsidRPr="004C631F" w:rsidRDefault="00244EB8" w:rsidP="00733EDB">
            <w:pPr>
              <w:spacing w:after="0" w:line="240" w:lineRule="auto"/>
              <w:rPr>
                <w:rFonts w:ascii="Times New Roman" w:eastAsia="Times New Roman" w:hAnsi="Times New Roman" w:cs="Times New Roman"/>
                <w:sz w:val="24"/>
                <w:szCs w:val="24"/>
                <w:lang w:eastAsia="ru-RU"/>
              </w:rPr>
            </w:pPr>
            <w:bookmarkStart w:id="3" w:name="92dcf4dc3300b29b0b2a105c9aab2ad0d77ea2f0"/>
            <w:bookmarkStart w:id="4" w:name="1"/>
            <w:bookmarkEnd w:id="3"/>
            <w:bookmarkEnd w:id="4"/>
            <w:r w:rsidRPr="004C631F">
              <w:rPr>
                <w:rFonts w:ascii="Times New Roman" w:eastAsia="Times New Roman" w:hAnsi="Times New Roman" w:cs="Times New Roman"/>
                <w:sz w:val="24"/>
                <w:szCs w:val="24"/>
                <w:lang w:eastAsia="ru-RU"/>
              </w:rPr>
              <w:t>1. Das ist meine Mutter.</w:t>
            </w:r>
          </w:p>
        </w:tc>
      </w:tr>
      <w:tr w:rsidR="00244EB8" w:rsidRPr="00881E50" w:rsidTr="00244EB8">
        <w:trPr>
          <w:tblCellSpacing w:w="0" w:type="dxa"/>
        </w:trPr>
        <w:tc>
          <w:tcPr>
            <w:tcW w:w="3828" w:type="dxa"/>
            <w:vAlign w:val="center"/>
            <w:hideMark/>
          </w:tcPr>
          <w:p w:rsidR="00244EB8" w:rsidRPr="004C631F" w:rsidRDefault="00244EB8" w:rsidP="00733EDB">
            <w:pPr>
              <w:spacing w:after="0" w:line="240" w:lineRule="auto"/>
              <w:rPr>
                <w:rFonts w:ascii="Times New Roman" w:eastAsia="Times New Roman" w:hAnsi="Times New Roman" w:cs="Times New Roman"/>
                <w:sz w:val="24"/>
                <w:szCs w:val="24"/>
                <w:lang w:val="en-US" w:eastAsia="ru-RU"/>
              </w:rPr>
            </w:pPr>
            <w:r w:rsidRPr="004C631F">
              <w:rPr>
                <w:rFonts w:ascii="Times New Roman" w:eastAsia="Times New Roman" w:hAnsi="Times New Roman" w:cs="Times New Roman"/>
                <w:sz w:val="24"/>
                <w:szCs w:val="24"/>
                <w:lang w:val="en-US" w:eastAsia="ru-RU"/>
              </w:rPr>
              <w:t>2. Bald komme ich nach Munchen.</w:t>
            </w:r>
          </w:p>
        </w:tc>
      </w:tr>
      <w:tr w:rsidR="00244EB8" w:rsidRPr="00881E50" w:rsidTr="00244EB8">
        <w:trPr>
          <w:tblCellSpacing w:w="0" w:type="dxa"/>
        </w:trPr>
        <w:tc>
          <w:tcPr>
            <w:tcW w:w="3828" w:type="dxa"/>
            <w:vAlign w:val="center"/>
            <w:hideMark/>
          </w:tcPr>
          <w:p w:rsidR="00244EB8" w:rsidRPr="004C631F" w:rsidRDefault="00244EB8" w:rsidP="00733EDB">
            <w:pPr>
              <w:spacing w:after="0" w:line="240" w:lineRule="auto"/>
              <w:rPr>
                <w:rFonts w:ascii="Times New Roman" w:eastAsia="Times New Roman" w:hAnsi="Times New Roman" w:cs="Times New Roman"/>
                <w:sz w:val="24"/>
                <w:szCs w:val="24"/>
                <w:lang w:val="en-US" w:eastAsia="ru-RU"/>
              </w:rPr>
            </w:pPr>
            <w:r w:rsidRPr="004C631F">
              <w:rPr>
                <w:rFonts w:ascii="Times New Roman" w:eastAsia="Times New Roman" w:hAnsi="Times New Roman" w:cs="Times New Roman"/>
                <w:sz w:val="24"/>
                <w:szCs w:val="24"/>
                <w:lang w:val="en-US" w:eastAsia="ru-RU"/>
              </w:rPr>
              <w:t>3. Deine Eltern wohnen auch in Berlin.</w:t>
            </w:r>
          </w:p>
        </w:tc>
      </w:tr>
      <w:tr w:rsidR="00244EB8" w:rsidRPr="00244EB8" w:rsidTr="00244EB8">
        <w:trPr>
          <w:tblCellSpacing w:w="0" w:type="dxa"/>
        </w:trPr>
        <w:tc>
          <w:tcPr>
            <w:tcW w:w="3828" w:type="dxa"/>
            <w:vAlign w:val="center"/>
            <w:hideMark/>
          </w:tcPr>
          <w:p w:rsidR="00244EB8" w:rsidRPr="004C631F" w:rsidRDefault="00244EB8" w:rsidP="00733EDB">
            <w:pPr>
              <w:spacing w:after="0" w:line="240" w:lineRule="auto"/>
              <w:rPr>
                <w:rFonts w:ascii="Times New Roman" w:eastAsia="Times New Roman" w:hAnsi="Times New Roman" w:cs="Times New Roman"/>
                <w:sz w:val="24"/>
                <w:szCs w:val="24"/>
                <w:lang w:eastAsia="ru-RU"/>
              </w:rPr>
            </w:pPr>
            <w:r w:rsidRPr="004C631F">
              <w:rPr>
                <w:rFonts w:ascii="Times New Roman" w:eastAsia="Times New Roman" w:hAnsi="Times New Roman" w:cs="Times New Roman"/>
                <w:sz w:val="24"/>
                <w:szCs w:val="24"/>
                <w:lang w:eastAsia="ru-RU"/>
              </w:rPr>
              <w:t>4. Wir lernen gern Deutsch.</w:t>
            </w:r>
          </w:p>
        </w:tc>
      </w:tr>
      <w:tr w:rsidR="00244EB8" w:rsidRPr="00244EB8" w:rsidTr="00244EB8">
        <w:trPr>
          <w:tblCellSpacing w:w="0" w:type="dxa"/>
        </w:trPr>
        <w:tc>
          <w:tcPr>
            <w:tcW w:w="3828" w:type="dxa"/>
            <w:vAlign w:val="center"/>
            <w:hideMark/>
          </w:tcPr>
          <w:p w:rsidR="00244EB8" w:rsidRPr="004C631F" w:rsidRDefault="00244EB8" w:rsidP="00733EDB">
            <w:pPr>
              <w:spacing w:after="0" w:line="240" w:lineRule="auto"/>
              <w:rPr>
                <w:rFonts w:ascii="Times New Roman" w:eastAsia="Times New Roman" w:hAnsi="Times New Roman" w:cs="Times New Roman"/>
                <w:sz w:val="24"/>
                <w:szCs w:val="24"/>
                <w:lang w:eastAsia="ru-RU"/>
              </w:rPr>
            </w:pPr>
            <w:r w:rsidRPr="004C631F">
              <w:rPr>
                <w:rFonts w:ascii="Times New Roman" w:eastAsia="Times New Roman" w:hAnsi="Times New Roman" w:cs="Times New Roman"/>
                <w:sz w:val="24"/>
                <w:szCs w:val="24"/>
                <w:lang w:eastAsia="ru-RU"/>
              </w:rPr>
              <w:t>5. Hier sind drei Studenten.</w:t>
            </w:r>
          </w:p>
        </w:tc>
      </w:tr>
    </w:tbl>
    <w:p w:rsid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IV. Напишите цифрами следующие числительные.</w:t>
      </w:r>
    </w:p>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1. vierzehn</w:t>
      </w:r>
      <w:r w:rsidRPr="00244EB8">
        <w:rPr>
          <w:rFonts w:ascii="Times New Roman" w:eastAsia="Times New Roman" w:hAnsi="Times New Roman" w:cs="Times New Roman"/>
          <w:sz w:val="24"/>
          <w:szCs w:val="24"/>
          <w:lang w:eastAsia="ru-RU"/>
        </w:rPr>
        <w:br/>
        <w:t>2. dreiundzwanzig</w:t>
      </w:r>
      <w:r w:rsidRPr="00244EB8">
        <w:rPr>
          <w:rFonts w:ascii="Times New Roman" w:eastAsia="Times New Roman" w:hAnsi="Times New Roman" w:cs="Times New Roman"/>
          <w:sz w:val="24"/>
          <w:szCs w:val="24"/>
          <w:lang w:eastAsia="ru-RU"/>
        </w:rPr>
        <w:br/>
        <w:t>3. funfhundertachtundsechzig</w:t>
      </w:r>
      <w:r w:rsidRPr="00244EB8">
        <w:rPr>
          <w:rFonts w:ascii="Times New Roman" w:eastAsia="Times New Roman" w:hAnsi="Times New Roman" w:cs="Times New Roman"/>
          <w:sz w:val="24"/>
          <w:szCs w:val="24"/>
          <w:lang w:eastAsia="ru-RU"/>
        </w:rPr>
        <w:br/>
        <w:t>4. siebzig</w:t>
      </w:r>
      <w:r w:rsidRPr="00244EB8">
        <w:rPr>
          <w:rFonts w:ascii="Times New Roman" w:eastAsia="Times New Roman" w:hAnsi="Times New Roman" w:cs="Times New Roman"/>
          <w:sz w:val="24"/>
          <w:szCs w:val="24"/>
          <w:lang w:eastAsia="ru-RU"/>
        </w:rPr>
        <w:br/>
        <w:t>5. neun</w:t>
      </w:r>
      <w:r w:rsidRPr="00244EB8">
        <w:rPr>
          <w:rFonts w:ascii="Times New Roman" w:eastAsia="Times New Roman" w:hAnsi="Times New Roman" w:cs="Times New Roman"/>
          <w:sz w:val="24"/>
          <w:szCs w:val="24"/>
          <w:lang w:eastAsia="ru-RU"/>
        </w:rPr>
        <w:br/>
        <w:t>6. zweitausendeinhundertachtzehn</w:t>
      </w:r>
      <w:r w:rsidRPr="00244EB8">
        <w:rPr>
          <w:rFonts w:ascii="Times New Roman" w:eastAsia="Times New Roman" w:hAnsi="Times New Roman" w:cs="Times New Roman"/>
          <w:sz w:val="24"/>
          <w:szCs w:val="24"/>
          <w:lang w:eastAsia="ru-RU"/>
        </w:rPr>
        <w:br/>
        <w:t>7. neunzigtausendfunfhundertvierzehn</w:t>
      </w:r>
      <w:r w:rsidRPr="00244EB8">
        <w:rPr>
          <w:rFonts w:ascii="Times New Roman" w:eastAsia="Times New Roman" w:hAnsi="Times New Roman" w:cs="Times New Roman"/>
          <w:sz w:val="24"/>
          <w:szCs w:val="24"/>
          <w:lang w:eastAsia="ru-RU"/>
        </w:rPr>
        <w:br/>
        <w:t>8. sieben Millionen sechshundertdreiundachtzigtausendvierhundertdrei</w:t>
      </w:r>
      <w:r w:rsidRPr="00244EB8">
        <w:rPr>
          <w:rFonts w:ascii="Times New Roman" w:eastAsia="Times New Roman" w:hAnsi="Times New Roman" w:cs="Times New Roman"/>
          <w:sz w:val="24"/>
          <w:szCs w:val="24"/>
          <w:lang w:eastAsia="ru-RU"/>
        </w:rPr>
        <w:br/>
        <w:t>9. zwanzig</w:t>
      </w:r>
      <w:r w:rsidRPr="00244EB8">
        <w:rPr>
          <w:rFonts w:ascii="Times New Roman" w:eastAsia="Times New Roman" w:hAnsi="Times New Roman" w:cs="Times New Roman"/>
          <w:sz w:val="24"/>
          <w:szCs w:val="24"/>
          <w:lang w:eastAsia="ru-RU"/>
        </w:rPr>
        <w:br/>
        <w:t>10. sechzehn</w:t>
      </w:r>
      <w:r w:rsidRPr="00244EB8">
        <w:rPr>
          <w:rFonts w:ascii="Times New Roman" w:eastAsia="Times New Roman" w:hAnsi="Times New Roman" w:cs="Times New Roman"/>
          <w:sz w:val="24"/>
          <w:szCs w:val="24"/>
          <w:lang w:eastAsia="ru-RU"/>
        </w:rPr>
        <w:br/>
      </w:r>
      <w:r w:rsidRPr="00244EB8">
        <w:rPr>
          <w:rFonts w:ascii="Times New Roman" w:eastAsia="Times New Roman" w:hAnsi="Times New Roman" w:cs="Times New Roman"/>
          <w:sz w:val="24"/>
          <w:szCs w:val="24"/>
          <w:lang w:eastAsia="ru-RU"/>
        </w:rPr>
        <w:br/>
        <w:t>V. Поставьте, где нужно, определённый или неопределённый артикль.</w:t>
      </w:r>
    </w:p>
    <w:p w:rsidR="00244EB8" w:rsidRPr="000D1087"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val="en-US" w:eastAsia="ru-RU"/>
        </w:rPr>
        <w:t xml:space="preserve">Ich habe ... Familie. ... Familie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nicht gross. Mein Vater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Arbeiter von Beruf. Meine Mutter arbeitet auch. Sie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Lehrerin. Ich habe ... Bruder. Er heisst ... Oleg. Mein Bruder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verheiratet. Seine Frau </w:t>
      </w:r>
      <w:proofErr w:type="gramStart"/>
      <w:r w:rsidRPr="00244EB8">
        <w:rPr>
          <w:rFonts w:ascii="Times New Roman" w:eastAsia="Times New Roman" w:hAnsi="Times New Roman" w:cs="Times New Roman"/>
          <w:sz w:val="24"/>
          <w:szCs w:val="24"/>
          <w:lang w:val="en-US" w:eastAsia="ru-RU"/>
        </w:rPr>
        <w:t>heisst</w:t>
      </w:r>
      <w:proofErr w:type="gramEnd"/>
      <w:r w:rsidRPr="00244EB8">
        <w:rPr>
          <w:rFonts w:ascii="Times New Roman" w:eastAsia="Times New Roman" w:hAnsi="Times New Roman" w:cs="Times New Roman"/>
          <w:sz w:val="24"/>
          <w:szCs w:val="24"/>
          <w:lang w:val="en-US" w:eastAsia="ru-RU"/>
        </w:rPr>
        <w:t xml:space="preserve"> ... Sweta. Sie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Studentin. Sie studiert ... Padagogik und lernt gern ... Deutsch</w:t>
      </w:r>
      <w:r w:rsidRPr="000D108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Sie</w:t>
      </w:r>
      <w:r w:rsidRPr="000D108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haben</w:t>
      </w:r>
      <w:r w:rsidRPr="000D1087">
        <w:rPr>
          <w:rFonts w:ascii="Times New Roman" w:eastAsia="Times New Roman" w:hAnsi="Times New Roman" w:cs="Times New Roman"/>
          <w:sz w:val="24"/>
          <w:szCs w:val="24"/>
          <w:lang w:eastAsia="ru-RU"/>
        </w:rPr>
        <w:t xml:space="preserve"> ... </w:t>
      </w:r>
      <w:r w:rsidRPr="00244EB8">
        <w:rPr>
          <w:rFonts w:ascii="Times New Roman" w:eastAsia="Times New Roman" w:hAnsi="Times New Roman" w:cs="Times New Roman"/>
          <w:sz w:val="24"/>
          <w:szCs w:val="24"/>
          <w:lang w:val="en-US" w:eastAsia="ru-RU"/>
        </w:rPr>
        <w:t>keine</w:t>
      </w:r>
      <w:r w:rsidRPr="000D108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Kinder</w:t>
      </w:r>
      <w:r w:rsidRPr="000D108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Wir</w:t>
      </w:r>
      <w:r w:rsidRPr="000D108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wohnen</w:t>
      </w:r>
      <w:r w:rsidRPr="000D108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in</w:t>
      </w:r>
      <w:r w:rsidRPr="000D1087">
        <w:rPr>
          <w:rFonts w:ascii="Times New Roman" w:eastAsia="Times New Roman" w:hAnsi="Times New Roman" w:cs="Times New Roman"/>
          <w:sz w:val="24"/>
          <w:szCs w:val="24"/>
          <w:lang w:eastAsia="ru-RU"/>
        </w:rPr>
        <w:t xml:space="preserve"> ... </w:t>
      </w:r>
      <w:r w:rsidRPr="00244EB8">
        <w:rPr>
          <w:rFonts w:ascii="Times New Roman" w:eastAsia="Times New Roman" w:hAnsi="Times New Roman" w:cs="Times New Roman"/>
          <w:sz w:val="24"/>
          <w:szCs w:val="24"/>
          <w:lang w:val="en-US" w:eastAsia="ru-RU"/>
        </w:rPr>
        <w:t>Podolsk</w:t>
      </w:r>
      <w:r w:rsidRPr="000D1087">
        <w:rPr>
          <w:rFonts w:ascii="Times New Roman" w:eastAsia="Times New Roman" w:hAnsi="Times New Roman" w:cs="Times New Roman"/>
          <w:sz w:val="24"/>
          <w:szCs w:val="24"/>
          <w:lang w:eastAsia="ru-RU"/>
        </w:rPr>
        <w:t>.</w:t>
      </w:r>
    </w:p>
    <w:p w:rsidR="00D8228F" w:rsidRDefault="000D1087"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VI</w:t>
      </w:r>
      <w:r w:rsidRPr="000D1087">
        <w:rPr>
          <w:rFonts w:ascii="Times New Roman" w:eastAsia="Times New Roman" w:hAnsi="Times New Roman" w:cs="Times New Roman"/>
          <w:sz w:val="24"/>
          <w:szCs w:val="24"/>
          <w:lang w:eastAsia="ru-RU"/>
        </w:rPr>
        <w:t>.</w:t>
      </w:r>
      <w:r w:rsidR="00D8228F" w:rsidRPr="00244EB8">
        <w:rPr>
          <w:rFonts w:ascii="Times New Roman" w:eastAsia="Times New Roman" w:hAnsi="Times New Roman" w:cs="Times New Roman"/>
          <w:sz w:val="24"/>
          <w:szCs w:val="24"/>
          <w:lang w:eastAsia="ru-RU"/>
        </w:rPr>
        <w:t>Вставьте соответствующее притяжательное местоимение, учитывая род и число подлежащего в предыдущем предложении.</w:t>
      </w:r>
    </w:p>
    <w:p w:rsidR="00D8228F" w:rsidRDefault="00D8228F"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 Hier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Peter. Und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Mutter.</w:t>
      </w:r>
      <w:r w:rsidRPr="00244EB8">
        <w:rPr>
          <w:rFonts w:ascii="Times New Roman" w:eastAsia="Times New Roman" w:hAnsi="Times New Roman" w:cs="Times New Roman"/>
          <w:sz w:val="24"/>
          <w:szCs w:val="24"/>
          <w:lang w:val="en-US" w:eastAsia="ru-RU"/>
        </w:rPr>
        <w:br/>
        <w:t xml:space="preserve">2. Die Frau </w:t>
      </w:r>
      <w:proofErr w:type="gramStart"/>
      <w:r w:rsidRPr="00244EB8">
        <w:rPr>
          <w:rFonts w:ascii="Times New Roman" w:eastAsia="Times New Roman" w:hAnsi="Times New Roman" w:cs="Times New Roman"/>
          <w:sz w:val="24"/>
          <w:szCs w:val="24"/>
          <w:lang w:val="en-US" w:eastAsia="ru-RU"/>
        </w:rPr>
        <w:t>heisst</w:t>
      </w:r>
      <w:proofErr w:type="gramEnd"/>
      <w:r w:rsidRPr="00244EB8">
        <w:rPr>
          <w:rFonts w:ascii="Times New Roman" w:eastAsia="Times New Roman" w:hAnsi="Times New Roman" w:cs="Times New Roman"/>
          <w:sz w:val="24"/>
          <w:szCs w:val="24"/>
          <w:lang w:val="en-US" w:eastAsia="ru-RU"/>
        </w:rPr>
        <w:t xml:space="preserve"> Helga Kunze. Das </w:t>
      </w:r>
      <w:proofErr w:type="gramStart"/>
      <w:r w:rsidRPr="00244EB8">
        <w:rPr>
          <w:rFonts w:ascii="Times New Roman" w:eastAsia="Times New Roman" w:hAnsi="Times New Roman" w:cs="Times New Roman"/>
          <w:sz w:val="24"/>
          <w:szCs w:val="24"/>
          <w:lang w:val="en-US" w:eastAsia="ru-RU"/>
        </w:rPr>
        <w:t>sind</w:t>
      </w:r>
      <w:proofErr w:type="gramEnd"/>
      <w:r w:rsidRPr="00244EB8">
        <w:rPr>
          <w:rFonts w:ascii="Times New Roman" w:eastAsia="Times New Roman" w:hAnsi="Times New Roman" w:cs="Times New Roman"/>
          <w:sz w:val="24"/>
          <w:szCs w:val="24"/>
          <w:lang w:val="en-US" w:eastAsia="ru-RU"/>
        </w:rPr>
        <w:t xml:space="preserve"> … Kinder.</w:t>
      </w:r>
      <w:r w:rsidRPr="00244EB8">
        <w:rPr>
          <w:rFonts w:ascii="Times New Roman" w:eastAsia="Times New Roman" w:hAnsi="Times New Roman" w:cs="Times New Roman"/>
          <w:sz w:val="24"/>
          <w:szCs w:val="24"/>
          <w:lang w:val="en-US" w:eastAsia="ru-RU"/>
        </w:rPr>
        <w:br/>
        <w:t xml:space="preserve">3. Das Kind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klein.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Vater.</w:t>
      </w:r>
    </w:p>
    <w:p w:rsidR="00D8228F" w:rsidRPr="00244EB8" w:rsidRDefault="000D1087"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VII</w:t>
      </w:r>
      <w:r w:rsidR="00D8228F">
        <w:rPr>
          <w:rFonts w:ascii="Times New Roman" w:eastAsia="Times New Roman" w:hAnsi="Times New Roman" w:cs="Times New Roman"/>
          <w:sz w:val="24"/>
          <w:szCs w:val="24"/>
          <w:lang w:eastAsia="ru-RU"/>
        </w:rPr>
        <w:t>.</w:t>
      </w:r>
      <w:r w:rsidR="00D8228F" w:rsidRPr="00244EB8">
        <w:rPr>
          <w:rFonts w:ascii="Times New Roman" w:eastAsia="Times New Roman" w:hAnsi="Times New Roman" w:cs="Times New Roman"/>
          <w:sz w:val="24"/>
          <w:szCs w:val="24"/>
          <w:lang w:eastAsia="ru-RU"/>
        </w:rPr>
        <w:t>Измените порядок слов в следующих предложениях на обратный.</w:t>
      </w:r>
    </w:p>
    <w:tbl>
      <w:tblPr>
        <w:tblW w:w="0" w:type="auto"/>
        <w:tblCellSpacing w:w="0" w:type="dxa"/>
        <w:tblCellMar>
          <w:left w:w="0" w:type="dxa"/>
          <w:right w:w="0" w:type="dxa"/>
        </w:tblCellMar>
        <w:tblLook w:val="04A0" w:firstRow="1" w:lastRow="0" w:firstColumn="1" w:lastColumn="0" w:noHBand="0" w:noVBand="1"/>
      </w:tblPr>
      <w:tblGrid>
        <w:gridCol w:w="2720"/>
        <w:gridCol w:w="3593"/>
      </w:tblGrid>
      <w:tr w:rsidR="00D8228F" w:rsidRPr="00244EB8" w:rsidTr="000D1087">
        <w:trPr>
          <w:tblCellSpacing w:w="0" w:type="dxa"/>
        </w:trPr>
        <w:tc>
          <w:tcPr>
            <w:tcW w:w="0" w:type="auto"/>
            <w:vAlign w:val="center"/>
            <w:hideMark/>
          </w:tcPr>
          <w:p w:rsidR="00D8228F" w:rsidRPr="00244EB8" w:rsidRDefault="00D8228F"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1. Wir lernen gern Englisch.</w:t>
            </w:r>
          </w:p>
        </w:tc>
        <w:tc>
          <w:tcPr>
            <w:tcW w:w="0" w:type="auto"/>
            <w:vAlign w:val="center"/>
            <w:hideMark/>
          </w:tcPr>
          <w:p w:rsidR="00D8228F" w:rsidRPr="00244EB8" w:rsidRDefault="001F5B43"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8228F" w:rsidRPr="00244EB8">
              <w:rPr>
                <w:rFonts w:ascii="Times New Roman" w:eastAsia="Times New Roman" w:hAnsi="Times New Roman" w:cs="Times New Roman"/>
                <w:sz w:val="24"/>
                <w:szCs w:val="24"/>
                <w:lang w:eastAsia="ru-RU"/>
              </w:rPr>
              <w:t>. Ihre Kollegen sind hier.</w:t>
            </w:r>
          </w:p>
        </w:tc>
      </w:tr>
      <w:tr w:rsidR="00D8228F" w:rsidRPr="00881E50" w:rsidTr="000D1087">
        <w:trPr>
          <w:tblCellSpacing w:w="0" w:type="dxa"/>
        </w:trPr>
        <w:tc>
          <w:tcPr>
            <w:tcW w:w="0" w:type="auto"/>
            <w:vAlign w:val="center"/>
            <w:hideMark/>
          </w:tcPr>
          <w:p w:rsidR="00D8228F" w:rsidRPr="00244EB8" w:rsidRDefault="00D8228F"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lastRenderedPageBreak/>
              <w:t>2. Peter und Otto sind da.</w:t>
            </w:r>
          </w:p>
        </w:tc>
        <w:tc>
          <w:tcPr>
            <w:tcW w:w="0" w:type="auto"/>
            <w:vAlign w:val="center"/>
            <w:hideMark/>
          </w:tcPr>
          <w:p w:rsidR="00D8228F" w:rsidRPr="00244EB8" w:rsidRDefault="001F5B43" w:rsidP="00733EDB">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r w:rsidR="00D8228F" w:rsidRPr="00244EB8">
              <w:rPr>
                <w:rFonts w:ascii="Times New Roman" w:eastAsia="Times New Roman" w:hAnsi="Times New Roman" w:cs="Times New Roman"/>
                <w:sz w:val="24"/>
                <w:szCs w:val="24"/>
                <w:lang w:val="en-US" w:eastAsia="ru-RU"/>
              </w:rPr>
              <w:t xml:space="preserve"> Frau Muller hat ein Cafe in Minsk.</w:t>
            </w:r>
          </w:p>
        </w:tc>
      </w:tr>
    </w:tbl>
    <w:p w:rsidR="00D8228F" w:rsidRPr="007D7713" w:rsidRDefault="00D8228F" w:rsidP="00733EDB">
      <w:pPr>
        <w:spacing w:after="0" w:line="240" w:lineRule="auto"/>
        <w:rPr>
          <w:rFonts w:ascii="Times New Roman" w:eastAsia="Times New Roman" w:hAnsi="Times New Roman" w:cs="Times New Roman"/>
          <w:sz w:val="24"/>
          <w:szCs w:val="24"/>
          <w:lang w:eastAsia="ru-RU"/>
        </w:rPr>
      </w:pPr>
      <w:r w:rsidRPr="00881E50">
        <w:rPr>
          <w:rFonts w:ascii="Times New Roman" w:eastAsia="Times New Roman" w:hAnsi="Times New Roman" w:cs="Times New Roman"/>
          <w:sz w:val="24"/>
          <w:szCs w:val="24"/>
          <w:lang w:eastAsia="ru-RU"/>
        </w:rPr>
        <w:br/>
      </w:r>
      <w:r w:rsidR="000D1087" w:rsidRPr="001F5B43">
        <w:rPr>
          <w:rFonts w:ascii="Times New Roman" w:eastAsia="Times New Roman" w:hAnsi="Times New Roman" w:cs="Times New Roman"/>
          <w:sz w:val="24"/>
          <w:szCs w:val="24"/>
          <w:lang w:val="en-US" w:eastAsia="ru-RU"/>
        </w:rPr>
        <w:t>VIII</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Переведите</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предложения</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на</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русский</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язык</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обращая</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внимание</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на</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значение</w:t>
      </w:r>
      <w:r w:rsidRPr="00555877">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местоимения</w:t>
      </w:r>
      <w:r w:rsidRPr="00555877">
        <w:rPr>
          <w:rFonts w:ascii="Times New Roman" w:eastAsia="Times New Roman" w:hAnsi="Times New Roman" w:cs="Times New Roman"/>
          <w:sz w:val="24"/>
          <w:szCs w:val="24"/>
          <w:lang w:eastAsia="ru-RU"/>
        </w:rPr>
        <w:t xml:space="preserve"> </w:t>
      </w:r>
      <w:r w:rsidRPr="001F5B43">
        <w:rPr>
          <w:rFonts w:ascii="Times New Roman" w:eastAsia="Times New Roman" w:hAnsi="Times New Roman" w:cs="Times New Roman"/>
          <w:sz w:val="24"/>
          <w:szCs w:val="24"/>
          <w:lang w:val="en-US" w:eastAsia="ru-RU"/>
        </w:rPr>
        <w:t>es</w:t>
      </w:r>
      <w:r w:rsidRPr="00555877">
        <w:rPr>
          <w:rFonts w:ascii="Times New Roman" w:eastAsia="Times New Roman" w:hAnsi="Times New Roman" w:cs="Times New Roman"/>
          <w:sz w:val="24"/>
          <w:szCs w:val="24"/>
          <w:lang w:eastAsia="ru-RU"/>
        </w:rPr>
        <w:t>.</w:t>
      </w:r>
      <w:r w:rsidRPr="00555877">
        <w:rPr>
          <w:rFonts w:ascii="Times New Roman" w:eastAsia="Times New Roman" w:hAnsi="Times New Roman" w:cs="Times New Roman"/>
          <w:sz w:val="24"/>
          <w:szCs w:val="24"/>
          <w:lang w:eastAsia="ru-RU"/>
        </w:rPr>
        <w:br/>
        <w:t xml:space="preserve">1. </w:t>
      </w:r>
      <w:r w:rsidRPr="00244EB8">
        <w:rPr>
          <w:rFonts w:ascii="Times New Roman" w:eastAsia="Times New Roman" w:hAnsi="Times New Roman" w:cs="Times New Roman"/>
          <w:sz w:val="24"/>
          <w:szCs w:val="24"/>
          <w:lang w:val="en-US" w:eastAsia="ru-RU"/>
        </w:rPr>
        <w:t>Es</w:t>
      </w:r>
      <w:r w:rsidRPr="007D7713">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ist</w:t>
      </w:r>
      <w:r w:rsidRPr="007D7713">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Sonntag</w:t>
      </w:r>
      <w:r w:rsidRPr="007D7713">
        <w:rPr>
          <w:rFonts w:ascii="Times New Roman" w:eastAsia="Times New Roman" w:hAnsi="Times New Roman" w:cs="Times New Roman"/>
          <w:sz w:val="24"/>
          <w:szCs w:val="24"/>
          <w:lang w:eastAsia="ru-RU"/>
        </w:rPr>
        <w:t>.</w:t>
      </w:r>
      <w:r w:rsidRPr="007D7713">
        <w:rPr>
          <w:rFonts w:ascii="Times New Roman" w:eastAsia="Times New Roman" w:hAnsi="Times New Roman" w:cs="Times New Roman"/>
          <w:sz w:val="24"/>
          <w:szCs w:val="24"/>
          <w:lang w:eastAsia="ru-RU"/>
        </w:rPr>
        <w:br/>
        <w:t xml:space="preserve">2. </w:t>
      </w:r>
      <w:r w:rsidRPr="00244EB8">
        <w:rPr>
          <w:rFonts w:ascii="Times New Roman" w:eastAsia="Times New Roman" w:hAnsi="Times New Roman" w:cs="Times New Roman"/>
          <w:sz w:val="24"/>
          <w:szCs w:val="24"/>
          <w:lang w:val="en-US" w:eastAsia="ru-RU"/>
        </w:rPr>
        <w:t>Es</w:t>
      </w:r>
      <w:r w:rsidRPr="007D7713">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ist</w:t>
      </w:r>
      <w:r w:rsidRPr="007D7713">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eine</w:t>
      </w:r>
      <w:r w:rsidRPr="007D7713">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Frau</w:t>
      </w:r>
      <w:r w:rsidRPr="007D7713">
        <w:rPr>
          <w:rFonts w:ascii="Times New Roman" w:eastAsia="Times New Roman" w:hAnsi="Times New Roman" w:cs="Times New Roman"/>
          <w:sz w:val="24"/>
          <w:szCs w:val="24"/>
          <w:lang w:eastAsia="ru-RU"/>
        </w:rPr>
        <w:t>.</w:t>
      </w:r>
      <w:r w:rsidRPr="007D7713">
        <w:rPr>
          <w:rFonts w:ascii="Times New Roman" w:eastAsia="Times New Roman" w:hAnsi="Times New Roman" w:cs="Times New Roman"/>
          <w:sz w:val="24"/>
          <w:szCs w:val="24"/>
          <w:lang w:eastAsia="ru-RU"/>
        </w:rPr>
        <w:br/>
      </w:r>
    </w:p>
    <w:p w:rsidR="007D7713" w:rsidRPr="00A51FAF" w:rsidRDefault="007D7713" w:rsidP="00733EDB">
      <w:pPr>
        <w:spacing w:after="0" w:line="240" w:lineRule="auto"/>
        <w:jc w:val="center"/>
        <w:rPr>
          <w:rFonts w:ascii="Times New Roman" w:hAnsi="Times New Roman" w:cs="Times New Roman"/>
          <w:b/>
          <w:sz w:val="28"/>
          <w:szCs w:val="28"/>
        </w:rPr>
      </w:pPr>
      <w:r w:rsidRPr="00A51FAF">
        <w:rPr>
          <w:rFonts w:ascii="Times New Roman" w:hAnsi="Times New Roman" w:cs="Times New Roman"/>
          <w:b/>
          <w:sz w:val="28"/>
          <w:szCs w:val="28"/>
        </w:rPr>
        <w:t>Контрольная работа №</w:t>
      </w:r>
      <w:r w:rsidR="003F65CF">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1 по   дисциплине </w:t>
      </w:r>
      <w:r>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 </w:t>
      </w:r>
      <w:r>
        <w:rPr>
          <w:rFonts w:ascii="Times New Roman" w:hAnsi="Times New Roman" w:cs="Times New Roman"/>
          <w:b/>
          <w:sz w:val="28"/>
          <w:szCs w:val="28"/>
        </w:rPr>
        <w:t>ОП.07</w:t>
      </w:r>
      <w:r w:rsidRPr="00A51FAF">
        <w:rPr>
          <w:rFonts w:ascii="Times New Roman" w:hAnsi="Times New Roman" w:cs="Times New Roman"/>
          <w:b/>
          <w:sz w:val="28"/>
          <w:szCs w:val="28"/>
        </w:rPr>
        <w:t xml:space="preserve"> Иностранный язык </w:t>
      </w:r>
      <w:r>
        <w:rPr>
          <w:rFonts w:ascii="Times New Roman" w:hAnsi="Times New Roman" w:cs="Times New Roman"/>
          <w:b/>
          <w:sz w:val="28"/>
          <w:szCs w:val="28"/>
        </w:rPr>
        <w:t>(</w:t>
      </w:r>
      <w:r w:rsidRPr="00A51FAF">
        <w:rPr>
          <w:rFonts w:ascii="Times New Roman" w:hAnsi="Times New Roman" w:cs="Times New Roman"/>
          <w:b/>
          <w:sz w:val="28"/>
          <w:szCs w:val="28"/>
        </w:rPr>
        <w:t>в</w:t>
      </w:r>
      <w:r>
        <w:rPr>
          <w:rFonts w:ascii="Times New Roman" w:hAnsi="Times New Roman" w:cs="Times New Roman"/>
          <w:b/>
          <w:sz w:val="28"/>
          <w:szCs w:val="28"/>
        </w:rPr>
        <w:t>торой)</w:t>
      </w:r>
      <w:r w:rsidRPr="00A51FAF">
        <w:rPr>
          <w:rFonts w:ascii="Times New Roman" w:hAnsi="Times New Roman" w:cs="Times New Roman"/>
          <w:b/>
          <w:sz w:val="28"/>
          <w:szCs w:val="28"/>
        </w:rPr>
        <w:t xml:space="preserve"> </w:t>
      </w:r>
      <w:r>
        <w:rPr>
          <w:rFonts w:ascii="Times New Roman" w:hAnsi="Times New Roman" w:cs="Times New Roman"/>
          <w:b/>
          <w:sz w:val="28"/>
          <w:szCs w:val="28"/>
        </w:rPr>
        <w:t>– 1курс</w:t>
      </w:r>
    </w:p>
    <w:p w:rsidR="007D7713" w:rsidRDefault="007D7713" w:rsidP="007D7713">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Числительные </w:t>
      </w:r>
      <w:r w:rsidR="0095684F">
        <w:rPr>
          <w:rFonts w:ascii="Times New Roman" w:eastAsia="Times New Roman" w:hAnsi="Times New Roman" w:cs="Times New Roman"/>
          <w:sz w:val="24"/>
          <w:szCs w:val="24"/>
          <w:lang w:eastAsia="ru-RU"/>
        </w:rPr>
        <w:t>в немецком</w:t>
      </w:r>
      <w:r>
        <w:rPr>
          <w:rFonts w:ascii="Times New Roman" w:eastAsia="Times New Roman" w:hAnsi="Times New Roman" w:cs="Times New Roman"/>
          <w:sz w:val="24"/>
          <w:szCs w:val="24"/>
          <w:lang w:eastAsia="ru-RU"/>
        </w:rPr>
        <w:t xml:space="preserve"> языке </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Личные и притяжательные местоимения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Отрицательные предложения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вопросительных предложений</w:t>
      </w:r>
    </w:p>
    <w:p w:rsidR="00733EDB" w:rsidRPr="00733EDB" w:rsidRDefault="00733EDB"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Артикль. Употребление артикля</w:t>
      </w:r>
    </w:p>
    <w:p w:rsidR="00733EDB" w:rsidRPr="00733EDB" w:rsidRDefault="00733EDB"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 xml:space="preserve">Прямой и обратный порядок слов в простом немецком предложении </w:t>
      </w:r>
    </w:p>
    <w:p w:rsidR="00733EDB" w:rsidRPr="00733EDB" w:rsidRDefault="00733EDB"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Безличные предложения</w:t>
      </w:r>
    </w:p>
    <w:p w:rsidR="00244EB8" w:rsidRPr="00733EDB" w:rsidRDefault="00244EB8" w:rsidP="00733EDB">
      <w:pPr>
        <w:tabs>
          <w:tab w:val="left" w:pos="615"/>
        </w:tabs>
        <w:spacing w:before="100" w:beforeAutospacing="1" w:after="100" w:afterAutospacing="1" w:line="240" w:lineRule="auto"/>
        <w:jc w:val="center"/>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Вариант №2</w:t>
      </w:r>
    </w:p>
    <w:p w:rsidR="00244EB8" w:rsidRPr="00733EDB" w:rsidRDefault="00244EB8" w:rsidP="009004F3">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I. Поставьте глагол, данный в скобках, в нужном лице и числе в Prasens.</w:t>
      </w:r>
    </w:p>
    <w:p w:rsidR="000440C5" w:rsidRPr="0095684F" w:rsidRDefault="00244EB8" w:rsidP="009004F3">
      <w:pPr>
        <w:spacing w:after="0" w:line="240" w:lineRule="auto"/>
        <w:rPr>
          <w:rFonts w:ascii="Times New Roman" w:eastAsia="Times New Roman" w:hAnsi="Times New Roman" w:cs="Times New Roman"/>
          <w:sz w:val="24"/>
          <w:szCs w:val="24"/>
          <w:lang w:val="en-US" w:eastAsia="ru-RU"/>
        </w:rPr>
      </w:pPr>
      <w:r w:rsidRPr="0095684F">
        <w:rPr>
          <w:rFonts w:ascii="Times New Roman" w:eastAsia="Times New Roman" w:hAnsi="Times New Roman" w:cs="Times New Roman"/>
          <w:sz w:val="24"/>
          <w:szCs w:val="24"/>
          <w:lang w:val="en-US" w:eastAsia="ru-RU"/>
        </w:rPr>
        <w:t xml:space="preserve">1. </w:t>
      </w:r>
      <w:r w:rsidRPr="00244EB8">
        <w:rPr>
          <w:rFonts w:ascii="Times New Roman" w:eastAsia="Times New Roman" w:hAnsi="Times New Roman" w:cs="Times New Roman"/>
          <w:sz w:val="24"/>
          <w:szCs w:val="24"/>
          <w:lang w:val="en-US" w:eastAsia="ru-RU"/>
        </w:rPr>
        <w:t>Januar</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haben</w:t>
      </w:r>
      <w:r w:rsidRPr="0095684F">
        <w:rPr>
          <w:rFonts w:ascii="Times New Roman" w:eastAsia="Times New Roman" w:hAnsi="Times New Roman" w:cs="Times New Roman"/>
          <w:sz w:val="24"/>
          <w:szCs w:val="24"/>
          <w:lang w:val="en-US" w:eastAsia="ru-RU"/>
        </w:rPr>
        <w:t xml:space="preserve">) 31 </w:t>
      </w:r>
      <w:r w:rsidRPr="00244EB8">
        <w:rPr>
          <w:rFonts w:ascii="Times New Roman" w:eastAsia="Times New Roman" w:hAnsi="Times New Roman" w:cs="Times New Roman"/>
          <w:sz w:val="24"/>
          <w:szCs w:val="24"/>
          <w:lang w:val="en-US" w:eastAsia="ru-RU"/>
        </w:rPr>
        <w:t>Tage</w:t>
      </w:r>
      <w:r w:rsidRPr="0095684F">
        <w:rPr>
          <w:rFonts w:ascii="Times New Roman" w:eastAsia="Times New Roman" w:hAnsi="Times New Roman" w:cs="Times New Roman"/>
          <w:sz w:val="24"/>
          <w:szCs w:val="24"/>
          <w:lang w:val="en-US" w:eastAsia="ru-RU"/>
        </w:rPr>
        <w:t>.</w:t>
      </w:r>
      <w:r w:rsidRPr="0095684F">
        <w:rPr>
          <w:rFonts w:ascii="Times New Roman" w:eastAsia="Times New Roman" w:hAnsi="Times New Roman" w:cs="Times New Roman"/>
          <w:sz w:val="24"/>
          <w:szCs w:val="24"/>
          <w:lang w:val="en-US" w:eastAsia="ru-RU"/>
        </w:rPr>
        <w:br/>
        <w:t xml:space="preserve">2. </w:t>
      </w:r>
      <w:r w:rsidRPr="00244EB8">
        <w:rPr>
          <w:rFonts w:ascii="Times New Roman" w:eastAsia="Times New Roman" w:hAnsi="Times New Roman" w:cs="Times New Roman"/>
          <w:sz w:val="24"/>
          <w:szCs w:val="24"/>
          <w:lang w:val="en-US" w:eastAsia="ru-RU"/>
        </w:rPr>
        <w:t>Wann</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haben</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ihr</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Deutsch</w:t>
      </w:r>
      <w:r w:rsidRPr="0095684F">
        <w:rPr>
          <w:rFonts w:ascii="Times New Roman" w:eastAsia="Times New Roman" w:hAnsi="Times New Roman" w:cs="Times New Roman"/>
          <w:sz w:val="24"/>
          <w:szCs w:val="24"/>
          <w:lang w:val="en-US" w:eastAsia="ru-RU"/>
        </w:rPr>
        <w:t>?</w:t>
      </w:r>
      <w:r w:rsidRPr="0095684F">
        <w:rPr>
          <w:rFonts w:ascii="Times New Roman" w:eastAsia="Times New Roman" w:hAnsi="Times New Roman" w:cs="Times New Roman"/>
          <w:sz w:val="24"/>
          <w:szCs w:val="24"/>
          <w:lang w:val="en-US" w:eastAsia="ru-RU"/>
        </w:rPr>
        <w:br/>
      </w:r>
      <w:r w:rsidRPr="00244EB8">
        <w:rPr>
          <w:rFonts w:ascii="Times New Roman" w:eastAsia="Times New Roman" w:hAnsi="Times New Roman" w:cs="Times New Roman"/>
          <w:sz w:val="24"/>
          <w:szCs w:val="24"/>
          <w:lang w:val="en-US" w:eastAsia="ru-RU"/>
        </w:rPr>
        <w:t>3. Die Kinder (lernen) Russisch.</w:t>
      </w:r>
      <w:r w:rsidRPr="00244EB8">
        <w:rPr>
          <w:rFonts w:ascii="Times New Roman" w:eastAsia="Times New Roman" w:hAnsi="Times New Roman" w:cs="Times New Roman"/>
          <w:sz w:val="24"/>
          <w:szCs w:val="24"/>
          <w:lang w:val="en-US" w:eastAsia="ru-RU"/>
        </w:rPr>
        <w:br/>
        <w:t>4. Dieter (sein) 11 Jahre alt</w:t>
      </w:r>
      <w:proofErr w:type="gramStart"/>
      <w:r w:rsidRPr="00244EB8">
        <w:rPr>
          <w:rFonts w:ascii="Times New Roman" w:eastAsia="Times New Roman" w:hAnsi="Times New Roman" w:cs="Times New Roman"/>
          <w:sz w:val="24"/>
          <w:szCs w:val="24"/>
          <w:lang w:val="en-US" w:eastAsia="ru-RU"/>
        </w:rPr>
        <w:t>.</w:t>
      </w:r>
      <w:proofErr w:type="gramEnd"/>
      <w:r w:rsidRPr="00244EB8">
        <w:rPr>
          <w:rFonts w:ascii="Times New Roman" w:eastAsia="Times New Roman" w:hAnsi="Times New Roman" w:cs="Times New Roman"/>
          <w:sz w:val="24"/>
          <w:szCs w:val="24"/>
          <w:lang w:val="en-US" w:eastAsia="ru-RU"/>
        </w:rPr>
        <w:br/>
        <w:t>5. Das (sein) meine Freunde.</w:t>
      </w:r>
      <w:r w:rsidRPr="00244EB8">
        <w:rPr>
          <w:rFonts w:ascii="Times New Roman" w:eastAsia="Times New Roman" w:hAnsi="Times New Roman" w:cs="Times New Roman"/>
          <w:sz w:val="24"/>
          <w:szCs w:val="24"/>
          <w:lang w:val="en-US" w:eastAsia="ru-RU"/>
        </w:rPr>
        <w:br/>
        <w:t>6. Unsere Oma (heissen) Helga.</w:t>
      </w:r>
      <w:r w:rsidRPr="00244EB8">
        <w:rPr>
          <w:rFonts w:ascii="Times New Roman" w:eastAsia="Times New Roman" w:hAnsi="Times New Roman" w:cs="Times New Roman"/>
          <w:sz w:val="24"/>
          <w:szCs w:val="24"/>
          <w:lang w:val="en-US" w:eastAsia="ru-RU"/>
        </w:rPr>
        <w:br/>
        <w:t>7. Ich (tanzen) gern und (treiben) viel Sport.</w:t>
      </w:r>
      <w:r w:rsidRPr="00244EB8">
        <w:rPr>
          <w:rFonts w:ascii="Times New Roman" w:eastAsia="Times New Roman" w:hAnsi="Times New Roman" w:cs="Times New Roman"/>
          <w:sz w:val="24"/>
          <w:szCs w:val="24"/>
          <w:lang w:val="en-US" w:eastAsia="ru-RU"/>
        </w:rPr>
        <w:br/>
        <w:t xml:space="preserve">8. (Arbeiten) du </w:t>
      </w:r>
      <w:proofErr w:type="gramStart"/>
      <w:r w:rsidRPr="00244EB8">
        <w:rPr>
          <w:rFonts w:ascii="Times New Roman" w:eastAsia="Times New Roman" w:hAnsi="Times New Roman" w:cs="Times New Roman"/>
          <w:sz w:val="24"/>
          <w:szCs w:val="24"/>
          <w:lang w:val="en-US" w:eastAsia="ru-RU"/>
        </w:rPr>
        <w:t>oder</w:t>
      </w:r>
      <w:proofErr w:type="gramEnd"/>
      <w:r w:rsidRPr="00244EB8">
        <w:rPr>
          <w:rFonts w:ascii="Times New Roman" w:eastAsia="Times New Roman" w:hAnsi="Times New Roman" w:cs="Times New Roman"/>
          <w:sz w:val="24"/>
          <w:szCs w:val="24"/>
          <w:lang w:val="en-US" w:eastAsia="ru-RU"/>
        </w:rPr>
        <w:t xml:space="preserve"> (studieren) du?</w:t>
      </w:r>
      <w:r w:rsidRPr="00244EB8">
        <w:rPr>
          <w:rFonts w:ascii="Times New Roman" w:eastAsia="Times New Roman" w:hAnsi="Times New Roman" w:cs="Times New Roman"/>
          <w:sz w:val="24"/>
          <w:szCs w:val="24"/>
          <w:lang w:val="en-US" w:eastAsia="ru-RU"/>
        </w:rPr>
        <w:br/>
        <w:t>9. (Haben) Sie eine Schwester?</w:t>
      </w:r>
      <w:r w:rsidRPr="00244EB8">
        <w:rPr>
          <w:rFonts w:ascii="Times New Roman" w:eastAsia="Times New Roman" w:hAnsi="Times New Roman" w:cs="Times New Roman"/>
          <w:sz w:val="24"/>
          <w:szCs w:val="24"/>
          <w:lang w:val="en-US" w:eastAsia="ru-RU"/>
        </w:rPr>
        <w:br/>
      </w:r>
      <w:r w:rsidRPr="0095684F">
        <w:rPr>
          <w:rFonts w:ascii="Times New Roman" w:eastAsia="Times New Roman" w:hAnsi="Times New Roman" w:cs="Times New Roman"/>
          <w:sz w:val="24"/>
          <w:szCs w:val="24"/>
          <w:lang w:val="en-US" w:eastAsia="ru-RU"/>
        </w:rPr>
        <w:t xml:space="preserve">10. </w:t>
      </w:r>
      <w:r w:rsidRPr="00244EB8">
        <w:rPr>
          <w:rFonts w:ascii="Times New Roman" w:eastAsia="Times New Roman" w:hAnsi="Times New Roman" w:cs="Times New Roman"/>
          <w:sz w:val="24"/>
          <w:szCs w:val="24"/>
          <w:lang w:val="en-US" w:eastAsia="ru-RU"/>
        </w:rPr>
        <w:t>Ich</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sein</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Ingenieur</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von</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Beruf</w:t>
      </w:r>
      <w:r w:rsidRPr="0095684F">
        <w:rPr>
          <w:rFonts w:ascii="Times New Roman" w:eastAsia="Times New Roman" w:hAnsi="Times New Roman" w:cs="Times New Roman"/>
          <w:sz w:val="24"/>
          <w:szCs w:val="24"/>
          <w:lang w:val="en-US" w:eastAsia="ru-RU"/>
        </w:rPr>
        <w:t>.</w:t>
      </w:r>
    </w:p>
    <w:p w:rsidR="000440C5" w:rsidRPr="00733EDB" w:rsidRDefault="000440C5" w:rsidP="009004F3">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val="en-US" w:eastAsia="ru-RU"/>
        </w:rPr>
        <w:t>II</w:t>
      </w:r>
      <w:r w:rsidRPr="00733EDB">
        <w:rPr>
          <w:rFonts w:ascii="Times New Roman" w:eastAsia="Times New Roman" w:hAnsi="Times New Roman" w:cs="Times New Roman"/>
          <w:b/>
          <w:sz w:val="24"/>
          <w:szCs w:val="24"/>
          <w:lang w:eastAsia="ru-RU"/>
        </w:rPr>
        <w:t>. Запишите отрицательный ответ на следующие вопросы, используя в ответном предложении отрицания nicht и kein (в нужном падеже), где они возможны.</w:t>
      </w:r>
    </w:p>
    <w:tbl>
      <w:tblPr>
        <w:tblW w:w="0" w:type="auto"/>
        <w:tblCellSpacing w:w="0" w:type="dxa"/>
        <w:tblCellMar>
          <w:left w:w="0" w:type="dxa"/>
          <w:right w:w="0" w:type="dxa"/>
        </w:tblCellMar>
        <w:tblLook w:val="04A0" w:firstRow="1" w:lastRow="0" w:firstColumn="1" w:lastColumn="0" w:noHBand="0" w:noVBand="1"/>
      </w:tblPr>
      <w:tblGrid>
        <w:gridCol w:w="2500"/>
        <w:gridCol w:w="2833"/>
      </w:tblGrid>
      <w:tr w:rsidR="000440C5" w:rsidRPr="00244EB8" w:rsidTr="001F5B43">
        <w:trPr>
          <w:tblCellSpacing w:w="0" w:type="dxa"/>
        </w:trPr>
        <w:tc>
          <w:tcPr>
            <w:tcW w:w="0" w:type="auto"/>
            <w:vAlign w:val="center"/>
            <w:hideMark/>
          </w:tcPr>
          <w:p w:rsidR="000440C5" w:rsidRPr="00244EB8" w:rsidRDefault="000440C5"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1. Sind Sie Studentin?</w:t>
            </w:r>
          </w:p>
        </w:tc>
        <w:tc>
          <w:tcPr>
            <w:tcW w:w="0" w:type="auto"/>
            <w:vAlign w:val="center"/>
            <w:hideMark/>
          </w:tcPr>
          <w:p w:rsidR="000440C5" w:rsidRPr="00244EB8" w:rsidRDefault="001F5B43" w:rsidP="009004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3</w:t>
            </w:r>
            <w:r w:rsidR="000440C5" w:rsidRPr="00244EB8">
              <w:rPr>
                <w:rFonts w:ascii="Times New Roman" w:eastAsia="Times New Roman" w:hAnsi="Times New Roman" w:cs="Times New Roman"/>
                <w:sz w:val="24"/>
                <w:szCs w:val="24"/>
                <w:lang w:eastAsia="ru-RU"/>
              </w:rPr>
              <w:t>. Ist das Foto alt?</w:t>
            </w:r>
          </w:p>
        </w:tc>
      </w:tr>
      <w:tr w:rsidR="000440C5" w:rsidRPr="00244EB8" w:rsidTr="001F5B43">
        <w:trPr>
          <w:tblCellSpacing w:w="0" w:type="dxa"/>
        </w:trPr>
        <w:tc>
          <w:tcPr>
            <w:tcW w:w="0" w:type="auto"/>
            <w:vAlign w:val="center"/>
            <w:hideMark/>
          </w:tcPr>
          <w:p w:rsidR="000440C5" w:rsidRPr="00244EB8" w:rsidRDefault="000440C5"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2. Wohnst du in Dresden?</w:t>
            </w:r>
          </w:p>
        </w:tc>
        <w:tc>
          <w:tcPr>
            <w:tcW w:w="0" w:type="auto"/>
            <w:vAlign w:val="center"/>
            <w:hideMark/>
          </w:tcPr>
          <w:p w:rsidR="000440C5" w:rsidRPr="00244EB8" w:rsidRDefault="001F5B43" w:rsidP="009004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4</w:t>
            </w:r>
            <w:r w:rsidR="000440C5" w:rsidRPr="00244EB8">
              <w:rPr>
                <w:rFonts w:ascii="Times New Roman" w:eastAsia="Times New Roman" w:hAnsi="Times New Roman" w:cs="Times New Roman"/>
                <w:sz w:val="24"/>
                <w:szCs w:val="24"/>
                <w:lang w:eastAsia="ru-RU"/>
              </w:rPr>
              <w:t>. Ist das deine Schwester?</w:t>
            </w:r>
          </w:p>
        </w:tc>
      </w:tr>
    </w:tbl>
    <w:p w:rsidR="000440C5" w:rsidRPr="00244EB8" w:rsidRDefault="004C631F" w:rsidP="009004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III</w:t>
      </w:r>
      <w:r w:rsidR="000440C5" w:rsidRPr="00244EB8">
        <w:rPr>
          <w:rFonts w:ascii="Times New Roman" w:eastAsia="Times New Roman" w:hAnsi="Times New Roman" w:cs="Times New Roman"/>
          <w:sz w:val="24"/>
          <w:szCs w:val="24"/>
          <w:lang w:eastAsia="ru-RU"/>
        </w:rPr>
        <w:t>. Напишите вопросы к следующим предложениям.</w:t>
      </w:r>
    </w:p>
    <w:tbl>
      <w:tblPr>
        <w:tblW w:w="0" w:type="auto"/>
        <w:tblCellSpacing w:w="0" w:type="dxa"/>
        <w:tblCellMar>
          <w:left w:w="0" w:type="dxa"/>
          <w:right w:w="0" w:type="dxa"/>
        </w:tblCellMar>
        <w:tblLook w:val="04A0" w:firstRow="1" w:lastRow="0" w:firstColumn="1" w:lastColumn="0" w:noHBand="0" w:noVBand="1"/>
      </w:tblPr>
      <w:tblGrid>
        <w:gridCol w:w="4426"/>
        <w:gridCol w:w="3593"/>
      </w:tblGrid>
      <w:tr w:rsidR="000440C5" w:rsidRPr="00881E50" w:rsidTr="001F5B43">
        <w:trPr>
          <w:tblCellSpacing w:w="0" w:type="dxa"/>
        </w:trPr>
        <w:tc>
          <w:tcPr>
            <w:tcW w:w="0" w:type="auto"/>
            <w:vAlign w:val="center"/>
            <w:hideMark/>
          </w:tcPr>
          <w:p w:rsidR="000440C5" w:rsidRPr="00244EB8" w:rsidRDefault="000440C5" w:rsidP="009004F3">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1. Die Studenten verstehen die Aufgabe nicht.</w:t>
            </w:r>
          </w:p>
        </w:tc>
        <w:tc>
          <w:tcPr>
            <w:tcW w:w="0" w:type="auto"/>
            <w:vAlign w:val="center"/>
            <w:hideMark/>
          </w:tcPr>
          <w:p w:rsidR="000440C5" w:rsidRPr="00244EB8" w:rsidRDefault="001F5B43" w:rsidP="009004F3">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000440C5">
              <w:rPr>
                <w:rFonts w:ascii="Times New Roman" w:eastAsia="Times New Roman" w:hAnsi="Times New Roman" w:cs="Times New Roman"/>
                <w:sz w:val="24"/>
                <w:szCs w:val="24"/>
                <w:lang w:val="en-US" w:eastAsia="ru-RU"/>
              </w:rPr>
              <w:t>2</w:t>
            </w:r>
            <w:r w:rsidR="000440C5" w:rsidRPr="00244EB8">
              <w:rPr>
                <w:rFonts w:ascii="Times New Roman" w:eastAsia="Times New Roman" w:hAnsi="Times New Roman" w:cs="Times New Roman"/>
                <w:sz w:val="24"/>
                <w:szCs w:val="24"/>
                <w:lang w:val="en-US" w:eastAsia="ru-RU"/>
              </w:rPr>
              <w:t>. Wir lieben unsere Eltern sehr.</w:t>
            </w:r>
          </w:p>
        </w:tc>
      </w:tr>
    </w:tbl>
    <w:p w:rsidR="004C631F" w:rsidRPr="00733EDB" w:rsidRDefault="004C631F" w:rsidP="009004F3">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IV. Напишите прописью следующие числительные.</w:t>
      </w:r>
    </w:p>
    <w:tbl>
      <w:tblPr>
        <w:tblW w:w="0" w:type="auto"/>
        <w:tblCellSpacing w:w="0" w:type="dxa"/>
        <w:tblCellMar>
          <w:left w:w="0" w:type="dxa"/>
          <w:right w:w="0" w:type="dxa"/>
        </w:tblCellMar>
        <w:tblLook w:val="04A0" w:firstRow="1" w:lastRow="0" w:firstColumn="1" w:lastColumn="0" w:noHBand="0" w:noVBand="1"/>
      </w:tblPr>
      <w:tblGrid>
        <w:gridCol w:w="500"/>
        <w:gridCol w:w="920"/>
      </w:tblGrid>
      <w:tr w:rsidR="004C631F" w:rsidRPr="00244EB8" w:rsidTr="001F5B43">
        <w:trPr>
          <w:tblCellSpacing w:w="0" w:type="dxa"/>
        </w:trPr>
        <w:tc>
          <w:tcPr>
            <w:tcW w:w="0" w:type="auto"/>
            <w:vAlign w:val="center"/>
            <w:hideMark/>
          </w:tcPr>
          <w:p w:rsidR="004C631F" w:rsidRPr="001F5B43" w:rsidRDefault="004C631F" w:rsidP="009004F3">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eastAsia="ru-RU"/>
              </w:rPr>
              <w:t>1) 5</w:t>
            </w:r>
            <w:r w:rsidR="001F5B43">
              <w:rPr>
                <w:rFonts w:ascii="Times New Roman" w:eastAsia="Times New Roman" w:hAnsi="Times New Roman" w:cs="Times New Roman"/>
                <w:sz w:val="24"/>
                <w:szCs w:val="24"/>
                <w:lang w:val="en-US" w:eastAsia="ru-RU"/>
              </w:rPr>
              <w:t xml:space="preserve">             </w:t>
            </w:r>
          </w:p>
        </w:tc>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6) 23</w:t>
            </w:r>
          </w:p>
        </w:tc>
      </w:tr>
      <w:tr w:rsidR="004C631F" w:rsidRPr="00244EB8" w:rsidTr="001F5B43">
        <w:trPr>
          <w:tblCellSpacing w:w="0" w:type="dxa"/>
        </w:trPr>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2) 7</w:t>
            </w:r>
          </w:p>
        </w:tc>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7) 46</w:t>
            </w:r>
          </w:p>
        </w:tc>
      </w:tr>
      <w:tr w:rsidR="004C631F" w:rsidRPr="00244EB8" w:rsidTr="001F5B43">
        <w:trPr>
          <w:tblCellSpacing w:w="0" w:type="dxa"/>
        </w:trPr>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3) 10</w:t>
            </w:r>
          </w:p>
        </w:tc>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8) 99</w:t>
            </w:r>
          </w:p>
        </w:tc>
      </w:tr>
      <w:tr w:rsidR="004C631F" w:rsidRPr="00244EB8" w:rsidTr="001F5B43">
        <w:trPr>
          <w:tblCellSpacing w:w="0" w:type="dxa"/>
        </w:trPr>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4) 12</w:t>
            </w:r>
          </w:p>
        </w:tc>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9) 534</w:t>
            </w:r>
          </w:p>
        </w:tc>
      </w:tr>
      <w:tr w:rsidR="004C631F" w:rsidRPr="00244EB8" w:rsidTr="001F5B43">
        <w:trPr>
          <w:tblCellSpacing w:w="0" w:type="dxa"/>
        </w:trPr>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5) 18</w:t>
            </w:r>
          </w:p>
        </w:tc>
        <w:tc>
          <w:tcPr>
            <w:tcW w:w="0" w:type="auto"/>
            <w:vAlign w:val="center"/>
            <w:hideMark/>
          </w:tcPr>
          <w:p w:rsidR="004C631F" w:rsidRPr="00244EB8" w:rsidRDefault="004C631F" w:rsidP="009004F3">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10) 6 127</w:t>
            </w:r>
          </w:p>
        </w:tc>
      </w:tr>
    </w:tbl>
    <w:p w:rsidR="004C631F" w:rsidRDefault="004C631F"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b/>
          <w:sz w:val="24"/>
          <w:szCs w:val="24"/>
          <w:lang w:eastAsia="ru-RU"/>
        </w:rPr>
        <w:t>V. Поставьте, где нужно, определённый или неопределённый артикль.</w:t>
      </w:r>
      <w:r w:rsidRPr="00244EB8">
        <w:rPr>
          <w:rFonts w:ascii="Times New Roman" w:eastAsia="Times New Roman" w:hAnsi="Times New Roman" w:cs="Times New Roman"/>
          <w:sz w:val="24"/>
          <w:szCs w:val="24"/>
          <w:lang w:eastAsia="ru-RU"/>
        </w:rPr>
        <w:br/>
      </w:r>
      <w:r w:rsidRPr="00244EB8">
        <w:rPr>
          <w:rFonts w:ascii="Times New Roman" w:eastAsia="Times New Roman" w:hAnsi="Times New Roman" w:cs="Times New Roman"/>
          <w:sz w:val="24"/>
          <w:szCs w:val="24"/>
          <w:lang w:val="en-US" w:eastAsia="ru-RU"/>
        </w:rPr>
        <w:t xml:space="preserve">Hallo, Freunde! Mein Name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Britta Kunze. Ich wohne in ... Munchen. Ich bin ... Studentin.</w:t>
      </w:r>
      <w:r w:rsidRPr="00244EB8">
        <w:rPr>
          <w:rFonts w:ascii="Times New Roman" w:eastAsia="Times New Roman" w:hAnsi="Times New Roman" w:cs="Times New Roman"/>
          <w:sz w:val="24"/>
          <w:szCs w:val="24"/>
          <w:lang w:val="en-US" w:eastAsia="ru-RU"/>
        </w:rPr>
        <w:br/>
        <w:t xml:space="preserve">Ich studiere ... Medizin und lerne gern ... Russisch.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interessant. Ich habe ... Freundin. Sie heisst ... Lena Orlowa. Sie wohnt in ... Moskau. Dort wohnt auch ... ihre Familie. ... Lena hat </w:t>
      </w:r>
      <w:r w:rsidRPr="00244EB8">
        <w:rPr>
          <w:rFonts w:ascii="Times New Roman" w:eastAsia="Times New Roman" w:hAnsi="Times New Roman" w:cs="Times New Roman"/>
          <w:sz w:val="24"/>
          <w:szCs w:val="24"/>
          <w:lang w:val="en-US" w:eastAsia="ru-RU"/>
        </w:rPr>
        <w:br/>
        <w:t xml:space="preserve">... </w:t>
      </w:r>
      <w:r w:rsidRPr="000D1087">
        <w:rPr>
          <w:rFonts w:ascii="Times New Roman" w:eastAsia="Times New Roman" w:hAnsi="Times New Roman" w:cs="Times New Roman"/>
          <w:sz w:val="24"/>
          <w:szCs w:val="24"/>
          <w:lang w:val="en-US" w:eastAsia="ru-RU"/>
        </w:rPr>
        <w:t>Bruder</w:t>
      </w:r>
      <w:r w:rsidRPr="0095684F">
        <w:rPr>
          <w:rFonts w:ascii="Times New Roman" w:eastAsia="Times New Roman" w:hAnsi="Times New Roman" w:cs="Times New Roman"/>
          <w:sz w:val="24"/>
          <w:szCs w:val="24"/>
          <w:lang w:eastAsia="ru-RU"/>
        </w:rPr>
        <w:t xml:space="preserve">. ... </w:t>
      </w:r>
      <w:r w:rsidRPr="000D1087">
        <w:rPr>
          <w:rFonts w:ascii="Times New Roman" w:eastAsia="Times New Roman" w:hAnsi="Times New Roman" w:cs="Times New Roman"/>
          <w:sz w:val="24"/>
          <w:szCs w:val="24"/>
          <w:lang w:val="en-US" w:eastAsia="ru-RU"/>
        </w:rPr>
        <w:t>Bruder</w:t>
      </w:r>
      <w:r w:rsidRPr="0095684F">
        <w:rPr>
          <w:rFonts w:ascii="Times New Roman" w:eastAsia="Times New Roman" w:hAnsi="Times New Roman" w:cs="Times New Roman"/>
          <w:sz w:val="24"/>
          <w:szCs w:val="24"/>
          <w:lang w:eastAsia="ru-RU"/>
        </w:rPr>
        <w:t xml:space="preserve"> </w:t>
      </w:r>
      <w:r w:rsidRPr="000D1087">
        <w:rPr>
          <w:rFonts w:ascii="Times New Roman" w:eastAsia="Times New Roman" w:hAnsi="Times New Roman" w:cs="Times New Roman"/>
          <w:sz w:val="24"/>
          <w:szCs w:val="24"/>
          <w:lang w:val="en-US" w:eastAsia="ru-RU"/>
        </w:rPr>
        <w:t>arbeitet</w:t>
      </w:r>
      <w:r w:rsidRPr="0095684F">
        <w:rPr>
          <w:rFonts w:ascii="Times New Roman" w:eastAsia="Times New Roman" w:hAnsi="Times New Roman" w:cs="Times New Roman"/>
          <w:sz w:val="24"/>
          <w:szCs w:val="24"/>
          <w:lang w:eastAsia="ru-RU"/>
        </w:rPr>
        <w:t xml:space="preserve"> </w:t>
      </w:r>
      <w:r w:rsidRPr="000D1087">
        <w:rPr>
          <w:rFonts w:ascii="Times New Roman" w:eastAsia="Times New Roman" w:hAnsi="Times New Roman" w:cs="Times New Roman"/>
          <w:sz w:val="24"/>
          <w:szCs w:val="24"/>
          <w:lang w:val="en-US" w:eastAsia="ru-RU"/>
        </w:rPr>
        <w:t>nicht</w:t>
      </w:r>
      <w:r w:rsidRPr="0095684F">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eastAsia="ru-RU"/>
        </w:rPr>
        <w:t>Er lernt noch.</w:t>
      </w:r>
    </w:p>
    <w:p w:rsidR="00244EB8" w:rsidRPr="00733EDB" w:rsidRDefault="004C631F"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val="en-US" w:eastAsia="ru-RU"/>
        </w:rPr>
        <w:t>V</w:t>
      </w:r>
      <w:r w:rsidR="00244EB8" w:rsidRPr="00733EDB">
        <w:rPr>
          <w:rFonts w:ascii="Times New Roman" w:eastAsia="Times New Roman" w:hAnsi="Times New Roman" w:cs="Times New Roman"/>
          <w:b/>
          <w:sz w:val="24"/>
          <w:szCs w:val="24"/>
          <w:lang w:val="en-US" w:eastAsia="ru-RU"/>
        </w:rPr>
        <w:t>I</w:t>
      </w:r>
      <w:r w:rsidR="00244EB8" w:rsidRPr="00733EDB">
        <w:rPr>
          <w:rFonts w:ascii="Times New Roman" w:eastAsia="Times New Roman" w:hAnsi="Times New Roman" w:cs="Times New Roman"/>
          <w:b/>
          <w:sz w:val="24"/>
          <w:szCs w:val="24"/>
          <w:lang w:eastAsia="ru-RU"/>
        </w:rPr>
        <w:t>. Вставьте соответствующее притяжательное местоимение, учитывая род и число подлежащего в предыдущем предложении.</w:t>
      </w:r>
    </w:p>
    <w:p w:rsidR="00244EB8" w:rsidRPr="009004F3" w:rsidRDefault="00244EB8"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lastRenderedPageBreak/>
        <w:t xml:space="preserve">1. Hier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Peter. Und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Mutter.</w:t>
      </w:r>
      <w:r w:rsidRPr="00244EB8">
        <w:rPr>
          <w:rFonts w:ascii="Times New Roman" w:eastAsia="Times New Roman" w:hAnsi="Times New Roman" w:cs="Times New Roman"/>
          <w:sz w:val="24"/>
          <w:szCs w:val="24"/>
          <w:lang w:val="en-US" w:eastAsia="ru-RU"/>
        </w:rPr>
        <w:br/>
        <w:t xml:space="preserve">2. Die Frau </w:t>
      </w:r>
      <w:proofErr w:type="gramStart"/>
      <w:r w:rsidRPr="00244EB8">
        <w:rPr>
          <w:rFonts w:ascii="Times New Roman" w:eastAsia="Times New Roman" w:hAnsi="Times New Roman" w:cs="Times New Roman"/>
          <w:sz w:val="24"/>
          <w:szCs w:val="24"/>
          <w:lang w:val="en-US" w:eastAsia="ru-RU"/>
        </w:rPr>
        <w:t>heisst</w:t>
      </w:r>
      <w:proofErr w:type="gramEnd"/>
      <w:r w:rsidRPr="00244EB8">
        <w:rPr>
          <w:rFonts w:ascii="Times New Roman" w:eastAsia="Times New Roman" w:hAnsi="Times New Roman" w:cs="Times New Roman"/>
          <w:sz w:val="24"/>
          <w:szCs w:val="24"/>
          <w:lang w:val="en-US" w:eastAsia="ru-RU"/>
        </w:rPr>
        <w:t xml:space="preserve"> Helga Kunze. Das </w:t>
      </w:r>
      <w:proofErr w:type="gramStart"/>
      <w:r w:rsidRPr="00244EB8">
        <w:rPr>
          <w:rFonts w:ascii="Times New Roman" w:eastAsia="Times New Roman" w:hAnsi="Times New Roman" w:cs="Times New Roman"/>
          <w:sz w:val="24"/>
          <w:szCs w:val="24"/>
          <w:lang w:val="en-US" w:eastAsia="ru-RU"/>
        </w:rPr>
        <w:t>sind</w:t>
      </w:r>
      <w:proofErr w:type="gramEnd"/>
      <w:r w:rsidRPr="00244EB8">
        <w:rPr>
          <w:rFonts w:ascii="Times New Roman" w:eastAsia="Times New Roman" w:hAnsi="Times New Roman" w:cs="Times New Roman"/>
          <w:sz w:val="24"/>
          <w:szCs w:val="24"/>
          <w:lang w:val="en-US" w:eastAsia="ru-RU"/>
        </w:rPr>
        <w:t xml:space="preserve"> … Kinder.</w:t>
      </w:r>
      <w:r w:rsidRPr="00244EB8">
        <w:rPr>
          <w:rFonts w:ascii="Times New Roman" w:eastAsia="Times New Roman" w:hAnsi="Times New Roman" w:cs="Times New Roman"/>
          <w:sz w:val="24"/>
          <w:szCs w:val="24"/>
          <w:lang w:val="en-US" w:eastAsia="ru-RU"/>
        </w:rPr>
        <w:br/>
        <w:t xml:space="preserve">3. Das Kind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klein.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Vater.</w:t>
      </w:r>
      <w:r w:rsidRPr="00244EB8">
        <w:rPr>
          <w:rFonts w:ascii="Times New Roman" w:eastAsia="Times New Roman" w:hAnsi="Times New Roman" w:cs="Times New Roman"/>
          <w:sz w:val="24"/>
          <w:szCs w:val="24"/>
          <w:lang w:val="en-US" w:eastAsia="ru-RU"/>
        </w:rPr>
        <w:br/>
      </w:r>
      <w:proofErr w:type="gramStart"/>
      <w:r w:rsidRPr="00244EB8">
        <w:rPr>
          <w:rFonts w:ascii="Times New Roman" w:eastAsia="Times New Roman" w:hAnsi="Times New Roman" w:cs="Times New Roman"/>
          <w:sz w:val="24"/>
          <w:szCs w:val="24"/>
          <w:lang w:val="en-US" w:eastAsia="ru-RU"/>
        </w:rPr>
        <w:t>4. Hast du eine Schwester?</w:t>
      </w:r>
      <w:proofErr w:type="gramEnd"/>
      <w:r w:rsidRPr="00244EB8">
        <w:rPr>
          <w:rFonts w:ascii="Times New Roman" w:eastAsia="Times New Roman" w:hAnsi="Times New Roman" w:cs="Times New Roman"/>
          <w:sz w:val="24"/>
          <w:szCs w:val="24"/>
          <w:lang w:val="en-US" w:eastAsia="ru-RU"/>
        </w:rPr>
        <w:t xml:space="preserv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das … Schwester?</w:t>
      </w:r>
      <w:r w:rsidRPr="00244EB8">
        <w:rPr>
          <w:rFonts w:ascii="Times New Roman" w:eastAsia="Times New Roman" w:hAnsi="Times New Roman" w:cs="Times New Roman"/>
          <w:sz w:val="24"/>
          <w:szCs w:val="24"/>
          <w:lang w:val="en-US" w:eastAsia="ru-RU"/>
        </w:rPr>
        <w:br/>
        <w:t xml:space="preserve">5. Wir haben eine Familie. … Familie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gross.</w:t>
      </w:r>
      <w:r w:rsidRPr="00244EB8">
        <w:rPr>
          <w:rFonts w:ascii="Times New Roman" w:eastAsia="Times New Roman" w:hAnsi="Times New Roman" w:cs="Times New Roman"/>
          <w:sz w:val="24"/>
          <w:szCs w:val="24"/>
          <w:lang w:val="en-US" w:eastAsia="ru-RU"/>
        </w:rPr>
        <w:br/>
        <w:t xml:space="preserve">6. Ihr habt viele Freunde. Das </w:t>
      </w:r>
      <w:proofErr w:type="gramStart"/>
      <w:r w:rsidRPr="00244EB8">
        <w:rPr>
          <w:rFonts w:ascii="Times New Roman" w:eastAsia="Times New Roman" w:hAnsi="Times New Roman" w:cs="Times New Roman"/>
          <w:sz w:val="24"/>
          <w:szCs w:val="24"/>
          <w:lang w:val="en-US" w:eastAsia="ru-RU"/>
        </w:rPr>
        <w:t>sind</w:t>
      </w:r>
      <w:proofErr w:type="gramEnd"/>
      <w:r w:rsidRPr="00244EB8">
        <w:rPr>
          <w:rFonts w:ascii="Times New Roman" w:eastAsia="Times New Roman" w:hAnsi="Times New Roman" w:cs="Times New Roman"/>
          <w:sz w:val="24"/>
          <w:szCs w:val="24"/>
          <w:lang w:val="en-US" w:eastAsia="ru-RU"/>
        </w:rPr>
        <w:t xml:space="preserve"> … Freunde.</w:t>
      </w:r>
      <w:r w:rsidRPr="00244EB8">
        <w:rPr>
          <w:rFonts w:ascii="Times New Roman" w:eastAsia="Times New Roman" w:hAnsi="Times New Roman" w:cs="Times New Roman"/>
          <w:sz w:val="24"/>
          <w:szCs w:val="24"/>
          <w:lang w:val="en-US" w:eastAsia="ru-RU"/>
        </w:rPr>
        <w:br/>
        <w:t>7. Ich habe einen Bruder. … Bruder heisst Dieter.</w:t>
      </w:r>
      <w:r w:rsidRPr="00244EB8">
        <w:rPr>
          <w:rFonts w:ascii="Times New Roman" w:eastAsia="Times New Roman" w:hAnsi="Times New Roman" w:cs="Times New Roman"/>
          <w:sz w:val="24"/>
          <w:szCs w:val="24"/>
          <w:lang w:val="en-US" w:eastAsia="ru-RU"/>
        </w:rPr>
        <w:br/>
        <w:t xml:space="preserve">8.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Herr Weiss. Und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Sohn.</w:t>
      </w:r>
      <w:r w:rsidRPr="00244EB8">
        <w:rPr>
          <w:rFonts w:ascii="Times New Roman" w:eastAsia="Times New Roman" w:hAnsi="Times New Roman" w:cs="Times New Roman"/>
          <w:sz w:val="24"/>
          <w:szCs w:val="24"/>
          <w:lang w:val="en-US" w:eastAsia="ru-RU"/>
        </w:rPr>
        <w:br/>
        <w:t xml:space="preserve">9. Haben Sie eine Tochter?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das … Tochter?</w:t>
      </w:r>
      <w:r w:rsidRPr="00244EB8">
        <w:rPr>
          <w:rFonts w:ascii="Times New Roman" w:eastAsia="Times New Roman" w:hAnsi="Times New Roman" w:cs="Times New Roman"/>
          <w:sz w:val="24"/>
          <w:szCs w:val="24"/>
          <w:lang w:val="en-US" w:eastAsia="ru-RU"/>
        </w:rPr>
        <w:br/>
        <w:t xml:space="preserve">10. Ihr lernt gern Deutsch. Aber ... </w:t>
      </w:r>
      <w:r w:rsidRPr="000D1087">
        <w:rPr>
          <w:rFonts w:ascii="Times New Roman" w:eastAsia="Times New Roman" w:hAnsi="Times New Roman" w:cs="Times New Roman"/>
          <w:sz w:val="24"/>
          <w:szCs w:val="24"/>
          <w:lang w:val="en-US" w:eastAsia="ru-RU"/>
        </w:rPr>
        <w:t xml:space="preserve">Deutsch </w:t>
      </w:r>
      <w:proofErr w:type="gramStart"/>
      <w:r w:rsidRPr="000D1087">
        <w:rPr>
          <w:rFonts w:ascii="Times New Roman" w:eastAsia="Times New Roman" w:hAnsi="Times New Roman" w:cs="Times New Roman"/>
          <w:sz w:val="24"/>
          <w:szCs w:val="24"/>
          <w:lang w:val="en-US" w:eastAsia="ru-RU"/>
        </w:rPr>
        <w:t>ist</w:t>
      </w:r>
      <w:proofErr w:type="gramEnd"/>
      <w:r w:rsidRPr="000D1087">
        <w:rPr>
          <w:rFonts w:ascii="Times New Roman" w:eastAsia="Times New Roman" w:hAnsi="Times New Roman" w:cs="Times New Roman"/>
          <w:sz w:val="24"/>
          <w:szCs w:val="24"/>
          <w:lang w:val="en-US" w:eastAsia="ru-RU"/>
        </w:rPr>
        <w:t xml:space="preserve"> noch nicht gut.</w:t>
      </w:r>
    </w:p>
    <w:p w:rsidR="00555877" w:rsidRPr="00733EDB" w:rsidRDefault="00555877"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VII.Измените порядок слов в следующих предложениях на обратный.</w:t>
      </w:r>
    </w:p>
    <w:tbl>
      <w:tblPr>
        <w:tblW w:w="0" w:type="auto"/>
        <w:tblCellSpacing w:w="0" w:type="dxa"/>
        <w:tblCellMar>
          <w:left w:w="0" w:type="dxa"/>
          <w:right w:w="0" w:type="dxa"/>
        </w:tblCellMar>
        <w:tblLook w:val="04A0" w:firstRow="1" w:lastRow="0" w:firstColumn="1" w:lastColumn="0" w:noHBand="0" w:noVBand="1"/>
      </w:tblPr>
      <w:tblGrid>
        <w:gridCol w:w="2720"/>
        <w:gridCol w:w="3593"/>
      </w:tblGrid>
      <w:tr w:rsidR="00555877" w:rsidRPr="00244EB8" w:rsidTr="00555877">
        <w:trPr>
          <w:tblCellSpacing w:w="0" w:type="dxa"/>
        </w:trPr>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1. Wir lernen gern Englisch.</w:t>
            </w:r>
          </w:p>
        </w:tc>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44EB8">
              <w:rPr>
                <w:rFonts w:ascii="Times New Roman" w:eastAsia="Times New Roman" w:hAnsi="Times New Roman" w:cs="Times New Roman"/>
                <w:sz w:val="24"/>
                <w:szCs w:val="24"/>
                <w:lang w:eastAsia="ru-RU"/>
              </w:rPr>
              <w:t>. Ihre Kollegen sind hier.</w:t>
            </w:r>
          </w:p>
        </w:tc>
      </w:tr>
      <w:tr w:rsidR="00555877" w:rsidRPr="00881E50" w:rsidTr="00555877">
        <w:trPr>
          <w:tblCellSpacing w:w="0" w:type="dxa"/>
        </w:trPr>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2. Peter und Otto sind da.</w:t>
            </w:r>
          </w:p>
        </w:tc>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r w:rsidRPr="00244EB8">
              <w:rPr>
                <w:rFonts w:ascii="Times New Roman" w:eastAsia="Times New Roman" w:hAnsi="Times New Roman" w:cs="Times New Roman"/>
                <w:sz w:val="24"/>
                <w:szCs w:val="24"/>
                <w:lang w:val="en-US" w:eastAsia="ru-RU"/>
              </w:rPr>
              <w:t xml:space="preserve"> Frau Muller hat ein Cafe in Minsk.</w:t>
            </w:r>
          </w:p>
        </w:tc>
      </w:tr>
    </w:tbl>
    <w:p w:rsidR="00555877" w:rsidRPr="00507ACF" w:rsidRDefault="00555877"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b/>
          <w:sz w:val="24"/>
          <w:szCs w:val="24"/>
          <w:lang w:val="en-US" w:eastAsia="ru-RU"/>
        </w:rPr>
        <w:t>VIII</w:t>
      </w:r>
      <w:r w:rsidRPr="00733EDB">
        <w:rPr>
          <w:rFonts w:ascii="Times New Roman" w:eastAsia="Times New Roman" w:hAnsi="Times New Roman" w:cs="Times New Roman"/>
          <w:b/>
          <w:sz w:val="24"/>
          <w:szCs w:val="24"/>
          <w:lang w:eastAsia="ru-RU"/>
        </w:rPr>
        <w:t>. Переведите предложения на русский язык, обращая внимание на значение местоимения es.</w:t>
      </w:r>
      <w:r w:rsidRPr="00244EB8">
        <w:rPr>
          <w:rFonts w:ascii="Times New Roman" w:eastAsia="Times New Roman" w:hAnsi="Times New Roman" w:cs="Times New Roman"/>
          <w:sz w:val="24"/>
          <w:szCs w:val="24"/>
          <w:lang w:eastAsia="ru-RU"/>
        </w:rPr>
        <w:br/>
        <w:t xml:space="preserve">1. </w:t>
      </w:r>
      <w:r w:rsidRPr="00244EB8">
        <w:rPr>
          <w:rFonts w:ascii="Times New Roman" w:eastAsia="Times New Roman" w:hAnsi="Times New Roman" w:cs="Times New Roman"/>
          <w:sz w:val="24"/>
          <w:szCs w:val="24"/>
          <w:lang w:val="en-US" w:eastAsia="ru-RU"/>
        </w:rPr>
        <w:t>Es ist Sonntag.</w:t>
      </w:r>
      <w:r w:rsidRPr="00244EB8">
        <w:rPr>
          <w:rFonts w:ascii="Times New Roman" w:eastAsia="Times New Roman" w:hAnsi="Times New Roman" w:cs="Times New Roman"/>
          <w:sz w:val="24"/>
          <w:szCs w:val="24"/>
          <w:lang w:val="en-US" w:eastAsia="ru-RU"/>
        </w:rPr>
        <w:br/>
        <w:t>2. Es ist eine Frau.</w:t>
      </w:r>
      <w:r w:rsidRPr="00244EB8">
        <w:rPr>
          <w:rFonts w:ascii="Times New Roman" w:eastAsia="Times New Roman" w:hAnsi="Times New Roman" w:cs="Times New Roman"/>
          <w:sz w:val="24"/>
          <w:szCs w:val="24"/>
          <w:lang w:val="en-US" w:eastAsia="ru-RU"/>
        </w:rPr>
        <w:br/>
        <w:t xml:space="preserve">3. Das ist ein Kind. Es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klein.</w:t>
      </w:r>
      <w:r w:rsidRPr="00244EB8">
        <w:rPr>
          <w:rFonts w:ascii="Times New Roman" w:eastAsia="Times New Roman" w:hAnsi="Times New Roman" w:cs="Times New Roman"/>
          <w:sz w:val="24"/>
          <w:szCs w:val="24"/>
          <w:lang w:val="en-US" w:eastAsia="ru-RU"/>
        </w:rPr>
        <w:br/>
        <w:t>4. Ich weiss es nicht.</w:t>
      </w:r>
      <w:r w:rsidRPr="00244EB8">
        <w:rPr>
          <w:rFonts w:ascii="Times New Roman" w:eastAsia="Times New Roman" w:hAnsi="Times New Roman" w:cs="Times New Roman"/>
          <w:sz w:val="24"/>
          <w:szCs w:val="24"/>
          <w:lang w:val="en-US" w:eastAsia="ru-RU"/>
        </w:rPr>
        <w:br/>
        <w:t xml:space="preserve">5. Wie geht es Ihnen? </w:t>
      </w:r>
      <w:r w:rsidRPr="00507ACF">
        <w:rPr>
          <w:rFonts w:ascii="Times New Roman" w:eastAsia="Times New Roman" w:hAnsi="Times New Roman" w:cs="Times New Roman"/>
          <w:sz w:val="24"/>
          <w:szCs w:val="24"/>
          <w:lang w:val="en-US" w:eastAsia="ru-RU"/>
        </w:rPr>
        <w:t>Danke, gut.</w:t>
      </w:r>
    </w:p>
    <w:p w:rsidR="007D7713" w:rsidRPr="00A51FAF" w:rsidRDefault="000440C5" w:rsidP="00733EDB">
      <w:pPr>
        <w:spacing w:after="0" w:line="240" w:lineRule="auto"/>
        <w:jc w:val="both"/>
        <w:rPr>
          <w:rFonts w:ascii="Times New Roman" w:hAnsi="Times New Roman" w:cs="Times New Roman"/>
          <w:b/>
          <w:sz w:val="28"/>
          <w:szCs w:val="28"/>
        </w:rPr>
      </w:pPr>
      <w:r w:rsidRPr="00881E50">
        <w:rPr>
          <w:rFonts w:ascii="Times New Roman" w:eastAsia="Times New Roman" w:hAnsi="Times New Roman" w:cs="Times New Roman"/>
          <w:sz w:val="24"/>
          <w:szCs w:val="24"/>
          <w:lang w:eastAsia="ru-RU"/>
        </w:rPr>
        <w:br/>
      </w:r>
      <w:r w:rsidR="00733EDB" w:rsidRPr="00881E50">
        <w:rPr>
          <w:rFonts w:ascii="Times New Roman" w:eastAsia="Times New Roman" w:hAnsi="Times New Roman" w:cs="Times New Roman"/>
          <w:b/>
          <w:sz w:val="24"/>
          <w:szCs w:val="24"/>
          <w:lang w:eastAsia="ru-RU"/>
        </w:rPr>
        <w:t xml:space="preserve"> </w:t>
      </w:r>
      <w:r w:rsidR="007D7713" w:rsidRPr="00A51FAF">
        <w:rPr>
          <w:rFonts w:ascii="Times New Roman" w:hAnsi="Times New Roman" w:cs="Times New Roman"/>
          <w:b/>
          <w:sz w:val="28"/>
          <w:szCs w:val="28"/>
        </w:rPr>
        <w:t>Контрольная работа №</w:t>
      </w:r>
      <w:r w:rsidR="003F65CF">
        <w:rPr>
          <w:rFonts w:ascii="Times New Roman" w:hAnsi="Times New Roman" w:cs="Times New Roman"/>
          <w:b/>
          <w:sz w:val="28"/>
          <w:szCs w:val="28"/>
        </w:rPr>
        <w:t xml:space="preserve"> </w:t>
      </w:r>
      <w:r w:rsidR="007D7713" w:rsidRPr="00A51FAF">
        <w:rPr>
          <w:rFonts w:ascii="Times New Roman" w:hAnsi="Times New Roman" w:cs="Times New Roman"/>
          <w:b/>
          <w:sz w:val="28"/>
          <w:szCs w:val="28"/>
        </w:rPr>
        <w:t xml:space="preserve">1 по   дисциплине </w:t>
      </w:r>
      <w:r w:rsidR="007D7713">
        <w:rPr>
          <w:rFonts w:ascii="Times New Roman" w:hAnsi="Times New Roman" w:cs="Times New Roman"/>
          <w:b/>
          <w:sz w:val="28"/>
          <w:szCs w:val="28"/>
        </w:rPr>
        <w:t xml:space="preserve"> </w:t>
      </w:r>
      <w:r w:rsidR="007D7713" w:rsidRPr="00A51FAF">
        <w:rPr>
          <w:rFonts w:ascii="Times New Roman" w:hAnsi="Times New Roman" w:cs="Times New Roman"/>
          <w:b/>
          <w:sz w:val="28"/>
          <w:szCs w:val="28"/>
        </w:rPr>
        <w:t xml:space="preserve"> </w:t>
      </w:r>
      <w:r w:rsidR="007D7713">
        <w:rPr>
          <w:rFonts w:ascii="Times New Roman" w:hAnsi="Times New Roman" w:cs="Times New Roman"/>
          <w:b/>
          <w:sz w:val="28"/>
          <w:szCs w:val="28"/>
        </w:rPr>
        <w:t>ОП.07</w:t>
      </w:r>
      <w:r w:rsidR="007D7713" w:rsidRPr="00A51FAF">
        <w:rPr>
          <w:rFonts w:ascii="Times New Roman" w:hAnsi="Times New Roman" w:cs="Times New Roman"/>
          <w:b/>
          <w:sz w:val="28"/>
          <w:szCs w:val="28"/>
        </w:rPr>
        <w:t xml:space="preserve"> Иностранный язык </w:t>
      </w:r>
      <w:r w:rsidR="007D7713">
        <w:rPr>
          <w:rFonts w:ascii="Times New Roman" w:hAnsi="Times New Roman" w:cs="Times New Roman"/>
          <w:b/>
          <w:sz w:val="28"/>
          <w:szCs w:val="28"/>
        </w:rPr>
        <w:t>(</w:t>
      </w:r>
      <w:r w:rsidR="007D7713" w:rsidRPr="00A51FAF">
        <w:rPr>
          <w:rFonts w:ascii="Times New Roman" w:hAnsi="Times New Roman" w:cs="Times New Roman"/>
          <w:b/>
          <w:sz w:val="28"/>
          <w:szCs w:val="28"/>
        </w:rPr>
        <w:t>в</w:t>
      </w:r>
      <w:r w:rsidR="007D7713">
        <w:rPr>
          <w:rFonts w:ascii="Times New Roman" w:hAnsi="Times New Roman" w:cs="Times New Roman"/>
          <w:b/>
          <w:sz w:val="28"/>
          <w:szCs w:val="28"/>
        </w:rPr>
        <w:t>торой)</w:t>
      </w:r>
      <w:r w:rsidR="007D7713" w:rsidRPr="00A51FAF">
        <w:rPr>
          <w:rFonts w:ascii="Times New Roman" w:hAnsi="Times New Roman" w:cs="Times New Roman"/>
          <w:b/>
          <w:sz w:val="28"/>
          <w:szCs w:val="28"/>
        </w:rPr>
        <w:t xml:space="preserve"> </w:t>
      </w:r>
      <w:r w:rsidR="007D7713">
        <w:rPr>
          <w:rFonts w:ascii="Times New Roman" w:hAnsi="Times New Roman" w:cs="Times New Roman"/>
          <w:b/>
          <w:sz w:val="28"/>
          <w:szCs w:val="28"/>
        </w:rPr>
        <w:t>– 1курс</w:t>
      </w:r>
    </w:p>
    <w:p w:rsidR="007D7713" w:rsidRDefault="007D7713" w:rsidP="007D7713">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Числительные </w:t>
      </w:r>
      <w:r w:rsidR="00171462">
        <w:rPr>
          <w:rFonts w:ascii="Times New Roman" w:eastAsia="Times New Roman" w:hAnsi="Times New Roman" w:cs="Times New Roman"/>
          <w:sz w:val="24"/>
          <w:szCs w:val="24"/>
          <w:lang w:eastAsia="ru-RU"/>
        </w:rPr>
        <w:t>в немецком</w:t>
      </w:r>
      <w:r>
        <w:rPr>
          <w:rFonts w:ascii="Times New Roman" w:eastAsia="Times New Roman" w:hAnsi="Times New Roman" w:cs="Times New Roman"/>
          <w:sz w:val="24"/>
          <w:szCs w:val="24"/>
          <w:lang w:eastAsia="ru-RU"/>
        </w:rPr>
        <w:t xml:space="preserve"> языке </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Личные и притяжательные местоимения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Отрицательные предложения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вопросительных предложений</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Артикль. Употребление артикля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Прямой и обратный порядок слов в простом немецком предложении </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Безличные предложения</w:t>
      </w:r>
    </w:p>
    <w:p w:rsidR="00D8228F" w:rsidRP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D8228F" w:rsidRPr="00D8228F">
        <w:rPr>
          <w:rFonts w:ascii="Times New Roman" w:eastAsia="Times New Roman" w:hAnsi="Times New Roman" w:cs="Times New Roman"/>
          <w:b/>
          <w:sz w:val="24"/>
          <w:szCs w:val="24"/>
          <w:lang w:eastAsia="ru-RU"/>
        </w:rPr>
        <w:t>Вариант 3</w:t>
      </w:r>
      <w:r w:rsidR="00D8228F">
        <w:rPr>
          <w:rFonts w:ascii="Times New Roman" w:eastAsia="Times New Roman" w:hAnsi="Times New Roman" w:cs="Times New Roman"/>
          <w:b/>
          <w:sz w:val="24"/>
          <w:szCs w:val="24"/>
          <w:lang w:eastAsia="ru-RU"/>
        </w:rPr>
        <w:t>.</w:t>
      </w:r>
    </w:p>
    <w:p w:rsidR="00244EB8" w:rsidRPr="00733EDB" w:rsidRDefault="00244EB8"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I. Раскройте скобки, вставив глагол в нужном лице и числе в Prasens.</w:t>
      </w:r>
    </w:p>
    <w:tbl>
      <w:tblPr>
        <w:tblW w:w="0" w:type="auto"/>
        <w:tblCellSpacing w:w="0" w:type="dxa"/>
        <w:tblCellMar>
          <w:left w:w="0" w:type="dxa"/>
          <w:right w:w="0" w:type="dxa"/>
        </w:tblCellMar>
        <w:tblLook w:val="04A0" w:firstRow="1" w:lastRow="0" w:firstColumn="1" w:lastColumn="0" w:noHBand="0" w:noVBand="1"/>
      </w:tblPr>
      <w:tblGrid>
        <w:gridCol w:w="3000"/>
        <w:gridCol w:w="3655"/>
      </w:tblGrid>
      <w:tr w:rsidR="00244EB8" w:rsidRPr="00244EB8" w:rsidTr="00244EB8">
        <w:trPr>
          <w:tblCellSpacing w:w="0" w:type="dxa"/>
        </w:trPr>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bookmarkStart w:id="5" w:name="39f01c37425717eb65ca5bf8f151a5658ec17de7"/>
            <w:bookmarkStart w:id="6" w:name="4"/>
            <w:bookmarkEnd w:id="5"/>
            <w:bookmarkEnd w:id="6"/>
            <w:r w:rsidRPr="00244EB8">
              <w:rPr>
                <w:rFonts w:ascii="Times New Roman" w:eastAsia="Times New Roman" w:hAnsi="Times New Roman" w:cs="Times New Roman"/>
                <w:sz w:val="24"/>
                <w:szCs w:val="24"/>
                <w:lang w:eastAsia="ru-RU"/>
              </w:rPr>
              <w:t>1. Meine Oma (heissen) Helga.</w:t>
            </w:r>
          </w:p>
        </w:tc>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8. Wem (helfen) er?</w:t>
            </w:r>
          </w:p>
        </w:tc>
      </w:tr>
      <w:tr w:rsidR="00244EB8" w:rsidRPr="00244EB8" w:rsidTr="00244EB8">
        <w:trPr>
          <w:tblCellSpacing w:w="0" w:type="dxa"/>
        </w:trPr>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2. (Spielen) du Tennis?</w:t>
            </w:r>
          </w:p>
        </w:tc>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9. (Konnen) du mir helfen?</w:t>
            </w:r>
          </w:p>
        </w:tc>
      </w:tr>
      <w:tr w:rsidR="00244EB8" w:rsidRPr="00881E50" w:rsidTr="00244EB8">
        <w:trPr>
          <w:tblCellSpacing w:w="0" w:type="dxa"/>
        </w:trPr>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bookmarkStart w:id="7" w:name="id.gjdgxs"/>
            <w:bookmarkEnd w:id="7"/>
            <w:r w:rsidRPr="00244EB8">
              <w:rPr>
                <w:rFonts w:ascii="Times New Roman" w:eastAsia="Times New Roman" w:hAnsi="Times New Roman" w:cs="Times New Roman"/>
                <w:sz w:val="24"/>
                <w:szCs w:val="24"/>
                <w:lang w:eastAsia="ru-RU"/>
              </w:rPr>
              <w:t>3. Wir (sein) gesund.</w:t>
            </w:r>
          </w:p>
        </w:tc>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10. Sie (</w:t>
            </w:r>
            <w:r w:rsidRPr="00244EB8">
              <w:rPr>
                <w:rFonts w:ascii="Times New Roman" w:eastAsia="Times New Roman" w:hAnsi="Times New Roman" w:cs="Times New Roman"/>
                <w:sz w:val="24"/>
                <w:szCs w:val="24"/>
                <w:lang w:eastAsia="ru-RU"/>
              </w:rPr>
              <w:t>она</w:t>
            </w:r>
            <w:r w:rsidRPr="00244EB8">
              <w:rPr>
                <w:rFonts w:ascii="Times New Roman" w:eastAsia="Times New Roman" w:hAnsi="Times New Roman" w:cs="Times New Roman"/>
                <w:sz w:val="24"/>
                <w:szCs w:val="24"/>
                <w:lang w:val="en-US" w:eastAsia="ru-RU"/>
              </w:rPr>
              <w:t>) (wollen) heute kommen.</w:t>
            </w:r>
          </w:p>
        </w:tc>
      </w:tr>
    </w:tbl>
    <w:p w:rsidR="00555877" w:rsidRPr="00733EDB" w:rsidRDefault="00244EB8"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val="en-US" w:eastAsia="ru-RU"/>
        </w:rPr>
        <w:t>II</w:t>
      </w:r>
      <w:r w:rsidR="00171462" w:rsidRPr="00733EDB">
        <w:rPr>
          <w:rFonts w:ascii="Times New Roman" w:eastAsia="Times New Roman" w:hAnsi="Times New Roman" w:cs="Times New Roman"/>
          <w:b/>
          <w:sz w:val="24"/>
          <w:szCs w:val="24"/>
          <w:lang w:eastAsia="ru-RU"/>
        </w:rPr>
        <w:t>. Запишите</w:t>
      </w:r>
      <w:r w:rsidR="00555877" w:rsidRPr="00733EDB">
        <w:rPr>
          <w:rFonts w:ascii="Times New Roman" w:eastAsia="Times New Roman" w:hAnsi="Times New Roman" w:cs="Times New Roman"/>
          <w:b/>
          <w:sz w:val="24"/>
          <w:szCs w:val="24"/>
          <w:lang w:eastAsia="ru-RU"/>
        </w:rPr>
        <w:t xml:space="preserve"> отрицательный ответ на следующие вопросы, используя в ответном предложении отрицания nicht и kein (в нужном падеже), где они возможны.</w:t>
      </w:r>
    </w:p>
    <w:p w:rsidR="00244EB8" w:rsidRPr="00555877" w:rsidRDefault="00555877" w:rsidP="00733EDB">
      <w:pPr>
        <w:spacing w:after="0" w:line="240" w:lineRule="auto"/>
        <w:rPr>
          <w:rFonts w:ascii="Times New Roman" w:eastAsia="Times New Roman" w:hAnsi="Times New Roman" w:cs="Times New Roman"/>
          <w:sz w:val="24"/>
          <w:szCs w:val="24"/>
          <w:lang w:eastAsia="ru-RU"/>
        </w:rPr>
      </w:pPr>
      <w:r w:rsidRPr="00881E50">
        <w:rPr>
          <w:rFonts w:ascii="Times New Roman" w:eastAsia="Times New Roman" w:hAnsi="Times New Roman" w:cs="Times New Roman"/>
          <w:sz w:val="24"/>
          <w:szCs w:val="24"/>
          <w:lang w:eastAsia="ru-RU"/>
        </w:rPr>
        <w:br/>
      </w:r>
      <w:proofErr w:type="gramStart"/>
      <w:r>
        <w:rPr>
          <w:rFonts w:ascii="Times New Roman" w:eastAsia="Times New Roman" w:hAnsi="Times New Roman" w:cs="Times New Roman"/>
          <w:sz w:val="24"/>
          <w:szCs w:val="24"/>
          <w:lang w:val="en-US" w:eastAsia="ru-RU"/>
        </w:rPr>
        <w:t>3. Was willst du werden?</w:t>
      </w:r>
      <w:proofErr w:type="gramEnd"/>
      <w:r>
        <w:rPr>
          <w:rFonts w:ascii="Times New Roman" w:eastAsia="Times New Roman" w:hAnsi="Times New Roman" w:cs="Times New Roman"/>
          <w:sz w:val="24"/>
          <w:szCs w:val="24"/>
          <w:lang w:val="en-US" w:eastAsia="ru-RU"/>
        </w:rPr>
        <w:br/>
      </w:r>
      <w:r w:rsidR="00171462">
        <w:rPr>
          <w:rFonts w:ascii="Times New Roman" w:eastAsia="Times New Roman" w:hAnsi="Times New Roman" w:cs="Times New Roman"/>
          <w:sz w:val="24"/>
          <w:szCs w:val="24"/>
          <w:lang w:val="en-US" w:eastAsia="ru-RU"/>
        </w:rPr>
        <w:t xml:space="preserve">4. </w:t>
      </w:r>
      <w:proofErr w:type="gramStart"/>
      <w:r w:rsidR="00171462">
        <w:rPr>
          <w:rFonts w:ascii="Times New Roman" w:eastAsia="Times New Roman" w:hAnsi="Times New Roman" w:cs="Times New Roman"/>
          <w:sz w:val="24"/>
          <w:szCs w:val="24"/>
          <w:lang w:val="en-US" w:eastAsia="ru-RU"/>
        </w:rPr>
        <w:t>Studiert</w:t>
      </w:r>
      <w:r>
        <w:rPr>
          <w:rFonts w:ascii="Times New Roman" w:eastAsia="Times New Roman" w:hAnsi="Times New Roman" w:cs="Times New Roman"/>
          <w:sz w:val="24"/>
          <w:szCs w:val="24"/>
          <w:lang w:val="en-US" w:eastAsia="ru-RU"/>
        </w:rPr>
        <w:t xml:space="preserve">  d</w:t>
      </w:r>
      <w:r w:rsidR="00244EB8" w:rsidRPr="00244EB8">
        <w:rPr>
          <w:rFonts w:ascii="Times New Roman" w:eastAsia="Times New Roman" w:hAnsi="Times New Roman" w:cs="Times New Roman"/>
          <w:sz w:val="24"/>
          <w:szCs w:val="24"/>
          <w:lang w:val="en-US" w:eastAsia="ru-RU"/>
        </w:rPr>
        <w:t>ieser</w:t>
      </w:r>
      <w:proofErr w:type="gramEnd"/>
      <w:r w:rsidR="00244EB8" w:rsidRPr="00244EB8">
        <w:rPr>
          <w:rFonts w:ascii="Times New Roman" w:eastAsia="Times New Roman" w:hAnsi="Times New Roman" w:cs="Times New Roman"/>
          <w:sz w:val="24"/>
          <w:szCs w:val="24"/>
          <w:lang w:val="en-US" w:eastAsia="ru-RU"/>
        </w:rPr>
        <w:t xml:space="preserve"> Student immer </w:t>
      </w:r>
      <w:r>
        <w:rPr>
          <w:rFonts w:ascii="Times New Roman" w:eastAsia="Times New Roman" w:hAnsi="Times New Roman" w:cs="Times New Roman"/>
          <w:sz w:val="24"/>
          <w:szCs w:val="24"/>
          <w:lang w:val="en-US" w:eastAsia="ru-RU"/>
        </w:rPr>
        <w:t>sehr gut?</w:t>
      </w:r>
      <w:r w:rsidR="00D8228F">
        <w:rPr>
          <w:rFonts w:ascii="Times New Roman" w:eastAsia="Times New Roman" w:hAnsi="Times New Roman" w:cs="Times New Roman"/>
          <w:sz w:val="24"/>
          <w:szCs w:val="24"/>
          <w:lang w:val="en-US" w:eastAsia="ru-RU"/>
        </w:rPr>
        <w:br/>
        <w:t>5. Woher kommen Sie?</w:t>
      </w:r>
      <w:r w:rsidR="00D8228F">
        <w:rPr>
          <w:rFonts w:ascii="Times New Roman" w:eastAsia="Times New Roman" w:hAnsi="Times New Roman" w:cs="Times New Roman"/>
          <w:sz w:val="24"/>
          <w:szCs w:val="24"/>
          <w:lang w:val="en-US" w:eastAsia="ru-RU"/>
        </w:rPr>
        <w:br/>
      </w:r>
      <w:r w:rsidR="00244EB8" w:rsidRPr="00733EDB">
        <w:rPr>
          <w:rFonts w:ascii="Times New Roman" w:eastAsia="Times New Roman" w:hAnsi="Times New Roman" w:cs="Times New Roman"/>
          <w:b/>
          <w:sz w:val="24"/>
          <w:szCs w:val="24"/>
          <w:lang w:val="en-US" w:eastAsia="ru-RU"/>
        </w:rPr>
        <w:t xml:space="preserve">III. </w:t>
      </w:r>
      <w:r w:rsidR="00244EB8" w:rsidRPr="00733EDB">
        <w:rPr>
          <w:rFonts w:ascii="Times New Roman" w:eastAsia="Times New Roman" w:hAnsi="Times New Roman" w:cs="Times New Roman"/>
          <w:b/>
          <w:sz w:val="24"/>
          <w:szCs w:val="24"/>
          <w:lang w:eastAsia="ru-RU"/>
        </w:rPr>
        <w:t>Напишите</w:t>
      </w:r>
      <w:r w:rsidR="00244EB8" w:rsidRPr="00733EDB">
        <w:rPr>
          <w:rFonts w:ascii="Times New Roman" w:eastAsia="Times New Roman" w:hAnsi="Times New Roman" w:cs="Times New Roman"/>
          <w:b/>
          <w:sz w:val="24"/>
          <w:szCs w:val="24"/>
          <w:lang w:val="en-US" w:eastAsia="ru-RU"/>
        </w:rPr>
        <w:t xml:space="preserve"> </w:t>
      </w:r>
      <w:r w:rsidR="00244EB8" w:rsidRPr="00733EDB">
        <w:rPr>
          <w:rFonts w:ascii="Times New Roman" w:eastAsia="Times New Roman" w:hAnsi="Times New Roman" w:cs="Times New Roman"/>
          <w:b/>
          <w:sz w:val="24"/>
          <w:szCs w:val="24"/>
          <w:lang w:eastAsia="ru-RU"/>
        </w:rPr>
        <w:t>вопрос</w:t>
      </w:r>
      <w:r w:rsidR="001F5B43" w:rsidRPr="00733EDB">
        <w:rPr>
          <w:rFonts w:ascii="Times New Roman" w:eastAsia="Times New Roman" w:hAnsi="Times New Roman" w:cs="Times New Roman"/>
          <w:b/>
          <w:sz w:val="24"/>
          <w:szCs w:val="24"/>
          <w:lang w:eastAsia="ru-RU"/>
        </w:rPr>
        <w:t>ы</w:t>
      </w:r>
      <w:r w:rsidR="00244EB8" w:rsidRPr="00733EDB">
        <w:rPr>
          <w:rFonts w:ascii="Times New Roman" w:eastAsia="Times New Roman" w:hAnsi="Times New Roman" w:cs="Times New Roman"/>
          <w:b/>
          <w:sz w:val="24"/>
          <w:szCs w:val="24"/>
          <w:lang w:val="en-US" w:eastAsia="ru-RU"/>
        </w:rPr>
        <w:t xml:space="preserve"> </w:t>
      </w:r>
      <w:r w:rsidR="00244EB8" w:rsidRPr="00733EDB">
        <w:rPr>
          <w:rFonts w:ascii="Times New Roman" w:eastAsia="Times New Roman" w:hAnsi="Times New Roman" w:cs="Times New Roman"/>
          <w:b/>
          <w:sz w:val="24"/>
          <w:szCs w:val="24"/>
          <w:lang w:eastAsia="ru-RU"/>
        </w:rPr>
        <w:t>к</w:t>
      </w:r>
      <w:r w:rsidR="001F5B43" w:rsidRPr="00733EDB">
        <w:rPr>
          <w:rFonts w:ascii="Times New Roman" w:eastAsia="Times New Roman" w:hAnsi="Times New Roman" w:cs="Times New Roman"/>
          <w:b/>
          <w:sz w:val="24"/>
          <w:szCs w:val="24"/>
          <w:lang w:val="en-US" w:eastAsia="ru-RU"/>
        </w:rPr>
        <w:t xml:space="preserve"> </w:t>
      </w:r>
      <w:r w:rsidR="001F5B43" w:rsidRPr="00733EDB">
        <w:rPr>
          <w:rFonts w:ascii="Times New Roman" w:eastAsia="Times New Roman" w:hAnsi="Times New Roman" w:cs="Times New Roman"/>
          <w:b/>
          <w:sz w:val="24"/>
          <w:szCs w:val="24"/>
          <w:lang w:eastAsia="ru-RU"/>
        </w:rPr>
        <w:t>предложениям</w:t>
      </w:r>
      <w:r w:rsidR="00244EB8" w:rsidRPr="00733EDB">
        <w:rPr>
          <w:rFonts w:ascii="Times New Roman" w:eastAsia="Times New Roman" w:hAnsi="Times New Roman" w:cs="Times New Roman"/>
          <w:b/>
          <w:sz w:val="24"/>
          <w:szCs w:val="24"/>
          <w:lang w:val="en-US" w:eastAsia="ru-RU"/>
        </w:rPr>
        <w:t>.</w:t>
      </w:r>
    </w:p>
    <w:tbl>
      <w:tblPr>
        <w:tblW w:w="0" w:type="auto"/>
        <w:tblCellSpacing w:w="0" w:type="dxa"/>
        <w:tblCellMar>
          <w:left w:w="0" w:type="dxa"/>
          <w:right w:w="0" w:type="dxa"/>
        </w:tblCellMar>
        <w:tblLook w:val="04A0" w:firstRow="1" w:lastRow="0" w:firstColumn="1" w:lastColumn="0" w:noHBand="0" w:noVBand="1"/>
      </w:tblPr>
      <w:tblGrid>
        <w:gridCol w:w="4726"/>
        <w:gridCol w:w="3386"/>
      </w:tblGrid>
      <w:tr w:rsidR="00244EB8" w:rsidRPr="00244EB8" w:rsidTr="00244EB8">
        <w:trPr>
          <w:tblCellSpacing w:w="0" w:type="dxa"/>
        </w:trPr>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val="en-US" w:eastAsia="ru-RU"/>
              </w:rPr>
            </w:pPr>
            <w:bookmarkStart w:id="8" w:name="7ade2ee831eefd643319b7c73cae41b8a1daaaef"/>
            <w:bookmarkStart w:id="9" w:name="5"/>
            <w:bookmarkEnd w:id="8"/>
            <w:bookmarkEnd w:id="9"/>
            <w:r w:rsidRPr="00244EB8">
              <w:rPr>
                <w:rFonts w:ascii="Times New Roman" w:eastAsia="Times New Roman" w:hAnsi="Times New Roman" w:cs="Times New Roman"/>
                <w:sz w:val="24"/>
                <w:szCs w:val="24"/>
                <w:lang w:val="en-US" w:eastAsia="ru-RU"/>
              </w:rPr>
              <w:t>1. Sein Grossvater wohnt nicht weit von hier.</w:t>
            </w:r>
          </w:p>
        </w:tc>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4. Ich komme aus Moskau.</w:t>
            </w:r>
          </w:p>
        </w:tc>
      </w:tr>
      <w:tr w:rsidR="00244EB8" w:rsidRPr="00881E50" w:rsidTr="00244EB8">
        <w:trPr>
          <w:tblCellSpacing w:w="0" w:type="dxa"/>
        </w:trPr>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2. Fraulein Weber ist Studentin.</w:t>
            </w:r>
          </w:p>
        </w:tc>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5. Ihre Mutter ist Arztin von Beruf.</w:t>
            </w:r>
          </w:p>
        </w:tc>
      </w:tr>
      <w:tr w:rsidR="00244EB8" w:rsidRPr="00244EB8" w:rsidTr="00244EB8">
        <w:trPr>
          <w:tblCellSpacing w:w="0" w:type="dxa"/>
        </w:trPr>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3. Der Professor gibt den Studenten die Aufgabe.</w:t>
            </w:r>
          </w:p>
        </w:tc>
        <w:tc>
          <w:tcPr>
            <w:tcW w:w="0" w:type="auto"/>
            <w:vAlign w:val="center"/>
            <w:hideMark/>
          </w:tcPr>
          <w:p w:rsidR="00244EB8" w:rsidRPr="00244EB8" w:rsidRDefault="00244EB8"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6. Olgas Bruder lernt noch.</w:t>
            </w:r>
          </w:p>
        </w:tc>
      </w:tr>
    </w:tbl>
    <w:p w:rsidR="00555877" w:rsidRDefault="00833140"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I</w:t>
      </w:r>
      <w:r w:rsidR="00555877" w:rsidRPr="00244EB8">
        <w:rPr>
          <w:rFonts w:ascii="Times New Roman" w:eastAsia="Times New Roman" w:hAnsi="Times New Roman" w:cs="Times New Roman"/>
          <w:sz w:val="24"/>
          <w:szCs w:val="24"/>
          <w:lang w:eastAsia="ru-RU"/>
        </w:rPr>
        <w:t>V. Запишите цифрами следующие числительные.</w:t>
      </w:r>
      <w:r w:rsidR="00555877" w:rsidRPr="00244EB8">
        <w:rPr>
          <w:rFonts w:ascii="Times New Roman" w:eastAsia="Times New Roman" w:hAnsi="Times New Roman" w:cs="Times New Roman"/>
          <w:sz w:val="24"/>
          <w:szCs w:val="24"/>
          <w:lang w:eastAsia="ru-RU"/>
        </w:rPr>
        <w:br/>
        <w:t>acht, siebzehn, vierundzwanzig, funfhundertdreiundneunzig, einhundertzweiundsechzigta</w:t>
      </w:r>
      <w:r>
        <w:rPr>
          <w:rFonts w:ascii="Times New Roman" w:eastAsia="Times New Roman" w:hAnsi="Times New Roman" w:cs="Times New Roman"/>
          <w:sz w:val="24"/>
          <w:szCs w:val="24"/>
          <w:lang w:eastAsia="ru-RU"/>
        </w:rPr>
        <w:t>usenddreihundertvierundachtzig.</w:t>
      </w:r>
    </w:p>
    <w:p w:rsidR="00555877" w:rsidRDefault="00555877"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b/>
          <w:sz w:val="24"/>
          <w:szCs w:val="24"/>
          <w:lang w:eastAsia="ru-RU"/>
        </w:rPr>
        <w:lastRenderedPageBreak/>
        <w:t>V. Поставьте вместо пропусков, где это необходимо, определённый или неопределённый артикль в нужном падеже.</w:t>
      </w:r>
      <w:r w:rsidRPr="00244EB8">
        <w:rPr>
          <w:rFonts w:ascii="Times New Roman" w:eastAsia="Times New Roman" w:hAnsi="Times New Roman" w:cs="Times New Roman"/>
          <w:sz w:val="24"/>
          <w:szCs w:val="24"/>
          <w:lang w:eastAsia="ru-RU"/>
        </w:rPr>
        <w:br/>
      </w:r>
      <w:r w:rsidRPr="00244EB8">
        <w:rPr>
          <w:rFonts w:ascii="Times New Roman" w:eastAsia="Times New Roman" w:hAnsi="Times New Roman" w:cs="Times New Roman"/>
          <w:sz w:val="24"/>
          <w:szCs w:val="24"/>
          <w:lang w:val="en-US" w:eastAsia="ru-RU"/>
        </w:rPr>
        <w:t>1. Dort steht ... Studentin. ... Studentin heisst ... Erika.</w:t>
      </w:r>
      <w:r w:rsidRPr="00244EB8">
        <w:rPr>
          <w:rFonts w:ascii="Times New Roman" w:eastAsia="Times New Roman" w:hAnsi="Times New Roman" w:cs="Times New Roman"/>
          <w:sz w:val="24"/>
          <w:szCs w:val="24"/>
          <w:lang w:val="en-US" w:eastAsia="ru-RU"/>
        </w:rPr>
        <w:br/>
        <w:t>2. Ich habe ... Familie.</w:t>
      </w:r>
      <w:r w:rsidRPr="00244EB8">
        <w:rPr>
          <w:rFonts w:ascii="Times New Roman" w:eastAsia="Times New Roman" w:hAnsi="Times New Roman" w:cs="Times New Roman"/>
          <w:sz w:val="24"/>
          <w:szCs w:val="24"/>
          <w:lang w:val="en-US" w:eastAsia="ru-RU"/>
        </w:rPr>
        <w:br/>
        <w:t>3. Seine Schwester studiert ... Padagogik und lernt gern ... Deutsch.</w:t>
      </w:r>
      <w:r w:rsidRPr="00244EB8">
        <w:rPr>
          <w:rFonts w:ascii="Times New Roman" w:eastAsia="Times New Roman" w:hAnsi="Times New Roman" w:cs="Times New Roman"/>
          <w:sz w:val="24"/>
          <w:szCs w:val="24"/>
          <w:lang w:val="en-US" w:eastAsia="ru-RU"/>
        </w:rPr>
        <w:br/>
        <w:t>4. Du willst ... Lehrer werden.</w:t>
      </w:r>
      <w:r w:rsidRPr="00244EB8">
        <w:rPr>
          <w:rFonts w:ascii="Times New Roman" w:eastAsia="Times New Roman" w:hAnsi="Times New Roman" w:cs="Times New Roman"/>
          <w:sz w:val="24"/>
          <w:szCs w:val="24"/>
          <w:lang w:val="en-US" w:eastAsia="ru-RU"/>
        </w:rPr>
        <w:br/>
        <w:t>5. Ihr spielt ... Tennis gern.</w:t>
      </w:r>
      <w:r w:rsidRPr="00244EB8">
        <w:rPr>
          <w:rFonts w:ascii="Times New Roman" w:eastAsia="Times New Roman" w:hAnsi="Times New Roman" w:cs="Times New Roman"/>
          <w:sz w:val="24"/>
          <w:szCs w:val="24"/>
          <w:lang w:val="en-US" w:eastAsia="ru-RU"/>
        </w:rPr>
        <w:br/>
        <w:t xml:space="preserve">6. Das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Foto. Hier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 mein Vater.</w:t>
      </w:r>
      <w:r w:rsidRPr="00244EB8">
        <w:rPr>
          <w:rFonts w:ascii="Times New Roman" w:eastAsia="Times New Roman" w:hAnsi="Times New Roman" w:cs="Times New Roman"/>
          <w:sz w:val="24"/>
          <w:szCs w:val="24"/>
          <w:lang w:val="en-US" w:eastAsia="ru-RU"/>
        </w:rPr>
        <w:br/>
      </w:r>
      <w:proofErr w:type="gramStart"/>
      <w:r w:rsidRPr="00244EB8">
        <w:rPr>
          <w:rFonts w:ascii="Times New Roman" w:eastAsia="Times New Roman" w:hAnsi="Times New Roman" w:cs="Times New Roman"/>
          <w:sz w:val="24"/>
          <w:szCs w:val="24"/>
          <w:lang w:val="en-US" w:eastAsia="ru-RU"/>
        </w:rPr>
        <w:t>7. ...</w:t>
      </w:r>
      <w:proofErr w:type="gramEnd"/>
      <w:r w:rsidRPr="00244EB8">
        <w:rPr>
          <w:rFonts w:ascii="Times New Roman" w:eastAsia="Times New Roman" w:hAnsi="Times New Roman" w:cs="Times New Roman"/>
          <w:sz w:val="24"/>
          <w:szCs w:val="24"/>
          <w:lang w:val="en-US" w:eastAsia="ru-RU"/>
        </w:rPr>
        <w:t xml:space="preserve"> Sohn hilft ... Mutter.</w:t>
      </w:r>
      <w:r w:rsidRPr="00244EB8">
        <w:rPr>
          <w:rFonts w:ascii="Times New Roman" w:eastAsia="Times New Roman" w:hAnsi="Times New Roman" w:cs="Times New Roman"/>
          <w:sz w:val="24"/>
          <w:szCs w:val="24"/>
          <w:lang w:val="en-US" w:eastAsia="ru-RU"/>
        </w:rPr>
        <w:br/>
        <w:t xml:space="preserve">8. Das </w:t>
      </w:r>
      <w:proofErr w:type="gramStart"/>
      <w:r w:rsidRPr="00244EB8">
        <w:rPr>
          <w:rFonts w:ascii="Times New Roman" w:eastAsia="Times New Roman" w:hAnsi="Times New Roman" w:cs="Times New Roman"/>
          <w:sz w:val="24"/>
          <w:szCs w:val="24"/>
          <w:lang w:val="en-US" w:eastAsia="ru-RU"/>
        </w:rPr>
        <w:t>sind</w:t>
      </w:r>
      <w:proofErr w:type="gramEnd"/>
      <w:r w:rsidRPr="00244EB8">
        <w:rPr>
          <w:rFonts w:ascii="Times New Roman" w:eastAsia="Times New Roman" w:hAnsi="Times New Roman" w:cs="Times New Roman"/>
          <w:sz w:val="24"/>
          <w:szCs w:val="24"/>
          <w:lang w:val="en-US" w:eastAsia="ru-RU"/>
        </w:rPr>
        <w:t xml:space="preserve"> ... Fotos ... Eltern.</w:t>
      </w:r>
      <w:r w:rsidRPr="00244EB8">
        <w:rPr>
          <w:rFonts w:ascii="Times New Roman" w:eastAsia="Times New Roman" w:hAnsi="Times New Roman" w:cs="Times New Roman"/>
          <w:sz w:val="24"/>
          <w:szCs w:val="24"/>
          <w:lang w:val="en-US" w:eastAsia="ru-RU"/>
        </w:rPr>
        <w:br/>
        <w:t>9. Wir lesen ... Text.</w:t>
      </w:r>
      <w:r w:rsidRPr="00244EB8">
        <w:rPr>
          <w:rFonts w:ascii="Times New Roman" w:eastAsia="Times New Roman" w:hAnsi="Times New Roman" w:cs="Times New Roman"/>
          <w:sz w:val="24"/>
          <w:szCs w:val="24"/>
          <w:lang w:val="en-US" w:eastAsia="ru-RU"/>
        </w:rPr>
        <w:br/>
        <w:t xml:space="preserve">10. Ich gebe das ... </w:t>
      </w:r>
      <w:r w:rsidRPr="00244EB8">
        <w:rPr>
          <w:rFonts w:ascii="Times New Roman" w:eastAsia="Times New Roman" w:hAnsi="Times New Roman" w:cs="Times New Roman"/>
          <w:sz w:val="24"/>
          <w:szCs w:val="24"/>
          <w:lang w:eastAsia="ru-RU"/>
        </w:rPr>
        <w:t>Bruder.</w:t>
      </w:r>
    </w:p>
    <w:p w:rsidR="00555877" w:rsidRPr="00733EDB" w:rsidRDefault="00555877"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VI. Поставьте указанные в скобках личные местоимения в нужном падеже.</w:t>
      </w:r>
    </w:p>
    <w:tbl>
      <w:tblPr>
        <w:tblW w:w="0" w:type="auto"/>
        <w:tblCellSpacing w:w="0" w:type="dxa"/>
        <w:tblCellMar>
          <w:left w:w="0" w:type="dxa"/>
          <w:right w:w="0" w:type="dxa"/>
        </w:tblCellMar>
        <w:tblLook w:val="04A0" w:firstRow="1" w:lastRow="0" w:firstColumn="1" w:lastColumn="0" w:noHBand="0" w:noVBand="1"/>
      </w:tblPr>
      <w:tblGrid>
        <w:gridCol w:w="4751"/>
        <w:gridCol w:w="4604"/>
      </w:tblGrid>
      <w:tr w:rsidR="00555877" w:rsidRPr="00881E50" w:rsidTr="00555877">
        <w:trPr>
          <w:tblCellSpacing w:w="0" w:type="dxa"/>
        </w:trPr>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1. Darf ich (Sie) fragen?</w:t>
            </w:r>
          </w:p>
        </w:tc>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7. Besuchst du (ich) in Podolsk?</w:t>
            </w:r>
          </w:p>
        </w:tc>
      </w:tr>
      <w:tr w:rsidR="00555877" w:rsidRPr="00881E50" w:rsidTr="00555877">
        <w:trPr>
          <w:tblCellSpacing w:w="0" w:type="dxa"/>
        </w:trPr>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2. Der Professor gibt (sie – </w:t>
            </w:r>
            <w:r w:rsidRPr="00244EB8">
              <w:rPr>
                <w:rFonts w:ascii="Times New Roman" w:eastAsia="Times New Roman" w:hAnsi="Times New Roman" w:cs="Times New Roman"/>
                <w:sz w:val="24"/>
                <w:szCs w:val="24"/>
                <w:lang w:eastAsia="ru-RU"/>
              </w:rPr>
              <w:t>они</w:t>
            </w:r>
            <w:r w:rsidRPr="00244EB8">
              <w:rPr>
                <w:rFonts w:ascii="Times New Roman" w:eastAsia="Times New Roman" w:hAnsi="Times New Roman" w:cs="Times New Roman"/>
                <w:sz w:val="24"/>
                <w:szCs w:val="24"/>
                <w:lang w:val="en-US" w:eastAsia="ru-RU"/>
              </w:rPr>
              <w:t>) die Aufgabe.</w:t>
            </w:r>
            <w:r w:rsidRPr="00244EB8">
              <w:rPr>
                <w:rFonts w:ascii="Times New Roman" w:eastAsia="Times New Roman" w:hAnsi="Times New Roman" w:cs="Times New Roman"/>
                <w:sz w:val="24"/>
                <w:szCs w:val="24"/>
                <w:lang w:val="en-US" w:eastAsia="ru-RU"/>
              </w:rPr>
              <w:br/>
              <w:t>3. Olga, bringe (wir) bitte das Buch!</w:t>
            </w:r>
            <w:r w:rsidRPr="00244EB8">
              <w:rPr>
                <w:rFonts w:ascii="Times New Roman" w:eastAsia="Times New Roman" w:hAnsi="Times New Roman" w:cs="Times New Roman"/>
                <w:sz w:val="24"/>
                <w:szCs w:val="24"/>
                <w:lang w:val="en-US" w:eastAsia="ru-RU"/>
              </w:rPr>
              <w:br/>
              <w:t>4. Du hilfst (ich).</w:t>
            </w:r>
            <w:r w:rsidRPr="00244EB8">
              <w:rPr>
                <w:rFonts w:ascii="Times New Roman" w:eastAsia="Times New Roman" w:hAnsi="Times New Roman" w:cs="Times New Roman"/>
                <w:sz w:val="24"/>
                <w:szCs w:val="24"/>
                <w:lang w:val="en-US" w:eastAsia="ru-RU"/>
              </w:rPr>
              <w:br/>
              <w:t>5. Der Lehrer schenkt Karin ein Buch. Sie dankt (er).</w:t>
            </w:r>
          </w:p>
        </w:tc>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8. Du brauchst ein Heft. Dein Freund gibt (es) (du).</w:t>
            </w:r>
            <w:r w:rsidRPr="00244EB8">
              <w:rPr>
                <w:rFonts w:ascii="Times New Roman" w:eastAsia="Times New Roman" w:hAnsi="Times New Roman" w:cs="Times New Roman"/>
                <w:sz w:val="24"/>
                <w:szCs w:val="24"/>
                <w:lang w:val="en-US" w:eastAsia="ru-RU"/>
              </w:rPr>
              <w:br/>
              <w:t>9. Sie sagt (ihr) alles</w:t>
            </w:r>
            <w:r w:rsidRPr="00244EB8">
              <w:rPr>
                <w:rFonts w:ascii="Times New Roman" w:eastAsia="Times New Roman" w:hAnsi="Times New Roman" w:cs="Times New Roman"/>
                <w:sz w:val="24"/>
                <w:szCs w:val="24"/>
                <w:lang w:val="en-US" w:eastAsia="ru-RU"/>
              </w:rPr>
              <w:br/>
              <w:t>10. Ich bitte (er</w:t>
            </w:r>
            <w:proofErr w:type="gramStart"/>
            <w:r w:rsidRPr="00244EB8">
              <w:rPr>
                <w:rFonts w:ascii="Times New Roman" w:eastAsia="Times New Roman" w:hAnsi="Times New Roman" w:cs="Times New Roman"/>
                <w:sz w:val="24"/>
                <w:szCs w:val="24"/>
                <w:lang w:val="en-US" w:eastAsia="ru-RU"/>
              </w:rPr>
              <w:t>):</w:t>
            </w:r>
            <w:proofErr w:type="gramEnd"/>
            <w:r w:rsidRPr="00244EB8">
              <w:rPr>
                <w:rFonts w:ascii="Times New Roman" w:eastAsia="Times New Roman" w:hAnsi="Times New Roman" w:cs="Times New Roman"/>
                <w:sz w:val="24"/>
                <w:szCs w:val="24"/>
                <w:lang w:val="en-US" w:eastAsia="ru-RU"/>
              </w:rPr>
              <w:t xml:space="preserve"> “Komm bald!”</w:t>
            </w:r>
          </w:p>
        </w:tc>
      </w:tr>
      <w:tr w:rsidR="00555877" w:rsidRPr="00244EB8" w:rsidTr="00555877">
        <w:trPr>
          <w:tblCellSpacing w:w="0" w:type="dxa"/>
        </w:trPr>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6. Wie geht es (Sie)?</w:t>
            </w:r>
          </w:p>
        </w:tc>
        <w:tc>
          <w:tcPr>
            <w:tcW w:w="0" w:type="auto"/>
            <w:vAlign w:val="center"/>
            <w:hideMark/>
          </w:tcPr>
          <w:p w:rsidR="00555877" w:rsidRPr="00244EB8" w:rsidRDefault="00555877" w:rsidP="00733EDB">
            <w:pPr>
              <w:spacing w:after="0" w:line="240" w:lineRule="auto"/>
              <w:rPr>
                <w:rFonts w:ascii="Times New Roman" w:eastAsia="Times New Roman" w:hAnsi="Times New Roman" w:cs="Times New Roman"/>
                <w:sz w:val="24"/>
                <w:szCs w:val="24"/>
                <w:lang w:eastAsia="ru-RU"/>
              </w:rPr>
            </w:pPr>
          </w:p>
        </w:tc>
      </w:tr>
    </w:tbl>
    <w:p w:rsidR="00833140" w:rsidRPr="00733EDB" w:rsidRDefault="00833140"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VII.Измените порядок слов в следующих предложениях на обратный.</w:t>
      </w:r>
    </w:p>
    <w:tbl>
      <w:tblPr>
        <w:tblW w:w="0" w:type="auto"/>
        <w:tblCellSpacing w:w="0" w:type="dxa"/>
        <w:tblCellMar>
          <w:left w:w="0" w:type="dxa"/>
          <w:right w:w="0" w:type="dxa"/>
        </w:tblCellMar>
        <w:tblLook w:val="04A0" w:firstRow="1" w:lastRow="0" w:firstColumn="1" w:lastColumn="0" w:noHBand="0" w:noVBand="1"/>
      </w:tblPr>
      <w:tblGrid>
        <w:gridCol w:w="2720"/>
        <w:gridCol w:w="3593"/>
      </w:tblGrid>
      <w:tr w:rsidR="00833140" w:rsidRPr="00244EB8" w:rsidTr="00833140">
        <w:trPr>
          <w:tblCellSpacing w:w="0" w:type="dxa"/>
        </w:trPr>
        <w:tc>
          <w:tcPr>
            <w:tcW w:w="0" w:type="auto"/>
            <w:vAlign w:val="center"/>
            <w:hideMark/>
          </w:tcPr>
          <w:p w:rsidR="00833140" w:rsidRPr="00244EB8" w:rsidRDefault="00833140" w:rsidP="00733EDB">
            <w:pPr>
              <w:spacing w:after="0" w:line="240" w:lineRule="auto"/>
              <w:rPr>
                <w:rFonts w:ascii="Times New Roman" w:eastAsia="Times New Roman" w:hAnsi="Times New Roman" w:cs="Times New Roman"/>
                <w:sz w:val="24"/>
                <w:szCs w:val="24"/>
                <w:lang w:eastAsia="ru-RU"/>
              </w:rPr>
            </w:pPr>
            <w:r w:rsidRPr="00244EB8">
              <w:rPr>
                <w:rFonts w:ascii="Times New Roman" w:eastAsia="Times New Roman" w:hAnsi="Times New Roman" w:cs="Times New Roman"/>
                <w:sz w:val="24"/>
                <w:szCs w:val="24"/>
                <w:lang w:eastAsia="ru-RU"/>
              </w:rPr>
              <w:t>1. Wir lernen gern Englisch.</w:t>
            </w:r>
          </w:p>
        </w:tc>
        <w:tc>
          <w:tcPr>
            <w:tcW w:w="0" w:type="auto"/>
            <w:vAlign w:val="center"/>
            <w:hideMark/>
          </w:tcPr>
          <w:p w:rsidR="00833140" w:rsidRPr="00244EB8" w:rsidRDefault="00833140"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44EB8">
              <w:rPr>
                <w:rFonts w:ascii="Times New Roman" w:eastAsia="Times New Roman" w:hAnsi="Times New Roman" w:cs="Times New Roman"/>
                <w:sz w:val="24"/>
                <w:szCs w:val="24"/>
                <w:lang w:eastAsia="ru-RU"/>
              </w:rPr>
              <w:t>. Ihre Kollegen sind hier.</w:t>
            </w:r>
          </w:p>
        </w:tc>
      </w:tr>
      <w:tr w:rsidR="00833140" w:rsidRPr="00881E50" w:rsidTr="00833140">
        <w:trPr>
          <w:tblCellSpacing w:w="0" w:type="dxa"/>
        </w:trPr>
        <w:tc>
          <w:tcPr>
            <w:tcW w:w="0" w:type="auto"/>
            <w:vAlign w:val="center"/>
            <w:hideMark/>
          </w:tcPr>
          <w:p w:rsidR="00833140" w:rsidRPr="00244EB8" w:rsidRDefault="00833140" w:rsidP="00733EDB">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2. Peter und Otto sind da.</w:t>
            </w:r>
          </w:p>
        </w:tc>
        <w:tc>
          <w:tcPr>
            <w:tcW w:w="0" w:type="auto"/>
            <w:vAlign w:val="center"/>
            <w:hideMark/>
          </w:tcPr>
          <w:p w:rsidR="00833140" w:rsidRPr="00244EB8" w:rsidRDefault="00833140" w:rsidP="00733EDB">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r w:rsidRPr="00244EB8">
              <w:rPr>
                <w:rFonts w:ascii="Times New Roman" w:eastAsia="Times New Roman" w:hAnsi="Times New Roman" w:cs="Times New Roman"/>
                <w:sz w:val="24"/>
                <w:szCs w:val="24"/>
                <w:lang w:val="en-US" w:eastAsia="ru-RU"/>
              </w:rPr>
              <w:t xml:space="preserve"> Frau Muller hat ein Cafe in Minsk.</w:t>
            </w:r>
          </w:p>
        </w:tc>
      </w:tr>
    </w:tbl>
    <w:p w:rsidR="00833140" w:rsidRPr="00507ACF" w:rsidRDefault="00833140"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b/>
          <w:sz w:val="24"/>
          <w:szCs w:val="24"/>
          <w:lang w:val="en-US" w:eastAsia="ru-RU"/>
        </w:rPr>
        <w:t>VIII</w:t>
      </w:r>
      <w:r w:rsidRPr="00733EDB">
        <w:rPr>
          <w:rFonts w:ascii="Times New Roman" w:eastAsia="Times New Roman" w:hAnsi="Times New Roman" w:cs="Times New Roman"/>
          <w:b/>
          <w:sz w:val="24"/>
          <w:szCs w:val="24"/>
          <w:lang w:eastAsia="ru-RU"/>
        </w:rPr>
        <w:t>. Переведите предложения на русский язык, обращая внимание на значение местоимения es.</w:t>
      </w:r>
      <w:r w:rsidRPr="00244EB8">
        <w:rPr>
          <w:rFonts w:ascii="Times New Roman" w:eastAsia="Times New Roman" w:hAnsi="Times New Roman" w:cs="Times New Roman"/>
          <w:sz w:val="24"/>
          <w:szCs w:val="24"/>
          <w:lang w:eastAsia="ru-RU"/>
        </w:rPr>
        <w:br/>
        <w:t xml:space="preserve">1. </w:t>
      </w:r>
      <w:r w:rsidRPr="00244EB8">
        <w:rPr>
          <w:rFonts w:ascii="Times New Roman" w:eastAsia="Times New Roman" w:hAnsi="Times New Roman" w:cs="Times New Roman"/>
          <w:sz w:val="24"/>
          <w:szCs w:val="24"/>
          <w:lang w:val="en-US" w:eastAsia="ru-RU"/>
        </w:rPr>
        <w:t>Es ist Sonntag.</w:t>
      </w:r>
      <w:r w:rsidRPr="00244EB8">
        <w:rPr>
          <w:rFonts w:ascii="Times New Roman" w:eastAsia="Times New Roman" w:hAnsi="Times New Roman" w:cs="Times New Roman"/>
          <w:sz w:val="24"/>
          <w:szCs w:val="24"/>
          <w:lang w:val="en-US" w:eastAsia="ru-RU"/>
        </w:rPr>
        <w:br/>
        <w:t>2. Es ist eine Frau.</w:t>
      </w:r>
      <w:r w:rsidRPr="00244EB8">
        <w:rPr>
          <w:rFonts w:ascii="Times New Roman" w:eastAsia="Times New Roman" w:hAnsi="Times New Roman" w:cs="Times New Roman"/>
          <w:sz w:val="24"/>
          <w:szCs w:val="24"/>
          <w:lang w:val="en-US" w:eastAsia="ru-RU"/>
        </w:rPr>
        <w:br/>
        <w:t xml:space="preserve">3. Das ist ein Kind. Es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klein.</w:t>
      </w:r>
      <w:r w:rsidRPr="00244EB8">
        <w:rPr>
          <w:rFonts w:ascii="Times New Roman" w:eastAsia="Times New Roman" w:hAnsi="Times New Roman" w:cs="Times New Roman"/>
          <w:sz w:val="24"/>
          <w:szCs w:val="24"/>
          <w:lang w:val="en-US" w:eastAsia="ru-RU"/>
        </w:rPr>
        <w:br/>
        <w:t>4. Ich weiss es nicht.</w:t>
      </w:r>
      <w:r w:rsidRPr="00244EB8">
        <w:rPr>
          <w:rFonts w:ascii="Times New Roman" w:eastAsia="Times New Roman" w:hAnsi="Times New Roman" w:cs="Times New Roman"/>
          <w:sz w:val="24"/>
          <w:szCs w:val="24"/>
          <w:lang w:val="en-US" w:eastAsia="ru-RU"/>
        </w:rPr>
        <w:br/>
        <w:t xml:space="preserve">5. Wie geht es Ihnen? </w:t>
      </w:r>
      <w:r w:rsidRPr="00833140">
        <w:rPr>
          <w:rFonts w:ascii="Times New Roman" w:eastAsia="Times New Roman" w:hAnsi="Times New Roman" w:cs="Times New Roman"/>
          <w:sz w:val="24"/>
          <w:szCs w:val="24"/>
          <w:lang w:val="en-US" w:eastAsia="ru-RU"/>
        </w:rPr>
        <w:t>Danke</w:t>
      </w:r>
      <w:r w:rsidRPr="00507ACF">
        <w:rPr>
          <w:rFonts w:ascii="Times New Roman" w:eastAsia="Times New Roman" w:hAnsi="Times New Roman" w:cs="Times New Roman"/>
          <w:sz w:val="24"/>
          <w:szCs w:val="24"/>
          <w:lang w:val="en-US" w:eastAsia="ru-RU"/>
        </w:rPr>
        <w:t xml:space="preserve">, </w:t>
      </w:r>
      <w:r w:rsidRPr="00833140">
        <w:rPr>
          <w:rFonts w:ascii="Times New Roman" w:eastAsia="Times New Roman" w:hAnsi="Times New Roman" w:cs="Times New Roman"/>
          <w:sz w:val="24"/>
          <w:szCs w:val="24"/>
          <w:lang w:val="en-US" w:eastAsia="ru-RU"/>
        </w:rPr>
        <w:t>gut</w:t>
      </w:r>
      <w:r w:rsidRPr="00507ACF">
        <w:rPr>
          <w:rFonts w:ascii="Times New Roman" w:eastAsia="Times New Roman" w:hAnsi="Times New Roman" w:cs="Times New Roman"/>
          <w:sz w:val="24"/>
          <w:szCs w:val="24"/>
          <w:lang w:val="en-US" w:eastAsia="ru-RU"/>
        </w:rPr>
        <w:t>.</w:t>
      </w:r>
    </w:p>
    <w:p w:rsidR="0095684F" w:rsidRPr="00507ACF" w:rsidRDefault="0095684F" w:rsidP="00733EDB">
      <w:pPr>
        <w:spacing w:after="0" w:line="240" w:lineRule="auto"/>
        <w:rPr>
          <w:rFonts w:ascii="Times New Roman" w:eastAsia="Times New Roman" w:hAnsi="Times New Roman" w:cs="Times New Roman"/>
          <w:sz w:val="24"/>
          <w:szCs w:val="24"/>
          <w:lang w:val="en-US" w:eastAsia="ru-RU"/>
        </w:rPr>
      </w:pPr>
    </w:p>
    <w:p w:rsidR="007D7713" w:rsidRPr="00A51FAF" w:rsidRDefault="007D7713" w:rsidP="00733EDB">
      <w:pPr>
        <w:spacing w:after="0" w:line="240" w:lineRule="auto"/>
        <w:jc w:val="center"/>
        <w:rPr>
          <w:rFonts w:ascii="Times New Roman" w:hAnsi="Times New Roman" w:cs="Times New Roman"/>
          <w:b/>
          <w:sz w:val="28"/>
          <w:szCs w:val="28"/>
        </w:rPr>
      </w:pPr>
      <w:r w:rsidRPr="00A51FAF">
        <w:rPr>
          <w:rFonts w:ascii="Times New Roman" w:hAnsi="Times New Roman" w:cs="Times New Roman"/>
          <w:b/>
          <w:sz w:val="28"/>
          <w:szCs w:val="28"/>
        </w:rPr>
        <w:t>Контрольная работа №</w:t>
      </w:r>
      <w:r w:rsidR="003F65CF">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1 по   дисциплине </w:t>
      </w:r>
      <w:r>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 </w:t>
      </w:r>
      <w:r>
        <w:rPr>
          <w:rFonts w:ascii="Times New Roman" w:hAnsi="Times New Roman" w:cs="Times New Roman"/>
          <w:b/>
          <w:sz w:val="28"/>
          <w:szCs w:val="28"/>
        </w:rPr>
        <w:t>ОП.07</w:t>
      </w:r>
      <w:r w:rsidRPr="00A51FAF">
        <w:rPr>
          <w:rFonts w:ascii="Times New Roman" w:hAnsi="Times New Roman" w:cs="Times New Roman"/>
          <w:b/>
          <w:sz w:val="28"/>
          <w:szCs w:val="28"/>
        </w:rPr>
        <w:t xml:space="preserve"> Иностранный язык </w:t>
      </w:r>
      <w:r>
        <w:rPr>
          <w:rFonts w:ascii="Times New Roman" w:hAnsi="Times New Roman" w:cs="Times New Roman"/>
          <w:b/>
          <w:sz w:val="28"/>
          <w:szCs w:val="28"/>
        </w:rPr>
        <w:t>(</w:t>
      </w:r>
      <w:r w:rsidRPr="00A51FAF">
        <w:rPr>
          <w:rFonts w:ascii="Times New Roman" w:hAnsi="Times New Roman" w:cs="Times New Roman"/>
          <w:b/>
          <w:sz w:val="28"/>
          <w:szCs w:val="28"/>
        </w:rPr>
        <w:t>в</w:t>
      </w:r>
      <w:r>
        <w:rPr>
          <w:rFonts w:ascii="Times New Roman" w:hAnsi="Times New Roman" w:cs="Times New Roman"/>
          <w:b/>
          <w:sz w:val="28"/>
          <w:szCs w:val="28"/>
        </w:rPr>
        <w:t>торой)</w:t>
      </w:r>
      <w:r w:rsidRPr="00A51FAF">
        <w:rPr>
          <w:rFonts w:ascii="Times New Roman" w:hAnsi="Times New Roman" w:cs="Times New Roman"/>
          <w:b/>
          <w:sz w:val="28"/>
          <w:szCs w:val="28"/>
        </w:rPr>
        <w:t xml:space="preserve"> </w:t>
      </w:r>
      <w:r>
        <w:rPr>
          <w:rFonts w:ascii="Times New Roman" w:hAnsi="Times New Roman" w:cs="Times New Roman"/>
          <w:b/>
          <w:sz w:val="28"/>
          <w:szCs w:val="28"/>
        </w:rPr>
        <w:t>– 1курс</w:t>
      </w:r>
    </w:p>
    <w:p w:rsidR="007D7713" w:rsidRDefault="007D7713" w:rsidP="007D7713">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Числительные </w:t>
      </w:r>
      <w:r w:rsidR="00171462">
        <w:rPr>
          <w:rFonts w:ascii="Times New Roman" w:eastAsia="Times New Roman" w:hAnsi="Times New Roman" w:cs="Times New Roman"/>
          <w:sz w:val="24"/>
          <w:szCs w:val="24"/>
          <w:lang w:eastAsia="ru-RU"/>
        </w:rPr>
        <w:t>в немецком</w:t>
      </w:r>
      <w:r>
        <w:rPr>
          <w:rFonts w:ascii="Times New Roman" w:eastAsia="Times New Roman" w:hAnsi="Times New Roman" w:cs="Times New Roman"/>
          <w:sz w:val="24"/>
          <w:szCs w:val="24"/>
          <w:lang w:eastAsia="ru-RU"/>
        </w:rPr>
        <w:t xml:space="preserve"> языке </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Личные и притяжательные местоимения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Отрицательные предложения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вопросительных предложений</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Артикль. Употребление артикля</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Прямой и обратный порядок слов в простом немецком предложении </w:t>
      </w:r>
    </w:p>
    <w:p w:rsidR="00733EDB" w:rsidRDefault="00733EDB" w:rsidP="00733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Безличные предложения</w:t>
      </w:r>
    </w:p>
    <w:p w:rsidR="00555877" w:rsidRPr="007D7713" w:rsidRDefault="00733EDB" w:rsidP="00733EDB">
      <w:pPr>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7D7713" w:rsidRPr="007D7713">
        <w:rPr>
          <w:rFonts w:ascii="Times New Roman" w:eastAsia="Times New Roman" w:hAnsi="Times New Roman" w:cs="Times New Roman"/>
          <w:b/>
          <w:sz w:val="24"/>
          <w:szCs w:val="24"/>
          <w:lang w:eastAsia="ru-RU"/>
        </w:rPr>
        <w:t>Вариант 4.</w:t>
      </w:r>
    </w:p>
    <w:p w:rsidR="007D7713" w:rsidRPr="00733EDB" w:rsidRDefault="007D7713"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I. Раскройте скобки, вставив глагол в нужном лице и числе в Prasens.</w:t>
      </w:r>
    </w:p>
    <w:tbl>
      <w:tblPr>
        <w:tblW w:w="0" w:type="auto"/>
        <w:tblCellSpacing w:w="0" w:type="dxa"/>
        <w:tblCellMar>
          <w:left w:w="0" w:type="dxa"/>
          <w:right w:w="0" w:type="dxa"/>
        </w:tblCellMar>
        <w:tblLook w:val="04A0" w:firstRow="1" w:lastRow="0" w:firstColumn="1" w:lastColumn="0" w:noHBand="0" w:noVBand="1"/>
      </w:tblPr>
      <w:tblGrid>
        <w:gridCol w:w="3919"/>
        <w:gridCol w:w="3593"/>
      </w:tblGrid>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1. Ich (lernen) gern Russisch.</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8. Wohin (fahren) du bald?</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2. (Arbeiten) dein Vater?</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9. Was (sollen) er machen?</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3. Du (sein) 16 Jahre alt.</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10 (Durfen</w:t>
            </w:r>
            <w:proofErr w:type="gramStart"/>
            <w:r w:rsidRPr="00733EDB">
              <w:rPr>
                <w:rFonts w:ascii="Times New Roman" w:eastAsia="Times New Roman" w:hAnsi="Times New Roman" w:cs="Times New Roman"/>
                <w:sz w:val="24"/>
                <w:szCs w:val="24"/>
                <w:lang w:eastAsia="ru-RU"/>
              </w:rPr>
              <w:t>) .ich</w:t>
            </w:r>
            <w:proofErr w:type="gramEnd"/>
            <w:r w:rsidRPr="00733EDB">
              <w:rPr>
                <w:rFonts w:ascii="Times New Roman" w:eastAsia="Times New Roman" w:hAnsi="Times New Roman" w:cs="Times New Roman"/>
                <w:sz w:val="24"/>
                <w:szCs w:val="24"/>
                <w:lang w:eastAsia="ru-RU"/>
              </w:rPr>
              <w:t xml:space="preserve"> herein?</w:t>
            </w:r>
          </w:p>
        </w:tc>
      </w:tr>
      <w:tr w:rsidR="007D7713" w:rsidRPr="00881E50"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4. Ihre Mutter (sein) Lehrerin von Beruf.</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11. (Kommen) Sie zu uns zu Besuch!</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5. Wir (haben) Geschwister.</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12. (Sprechen) wir Deutsch!</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lastRenderedPageBreak/>
              <w:t>6. Ihr (haben) kein Auto.</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13. Ich (werden) Arztin.</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 xml:space="preserve">7. Mein Bruder (geben) mir ein </w:t>
            </w:r>
            <w:proofErr w:type="gramStart"/>
            <w:r w:rsidRPr="00733EDB">
              <w:rPr>
                <w:rFonts w:ascii="Times New Roman" w:eastAsia="Times New Roman" w:hAnsi="Times New Roman" w:cs="Times New Roman"/>
                <w:sz w:val="24"/>
                <w:szCs w:val="24"/>
                <w:lang w:val="en-US" w:eastAsia="ru-RU"/>
              </w:rPr>
              <w:t>Buch.?</w:t>
            </w:r>
            <w:proofErr w:type="gramEnd"/>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14. Was (werden) wir?</w:t>
            </w:r>
          </w:p>
        </w:tc>
      </w:tr>
    </w:tbl>
    <w:p w:rsidR="007D7713" w:rsidRPr="00733EDB" w:rsidRDefault="007D7713"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val="en-US" w:eastAsia="ru-RU"/>
        </w:rPr>
        <w:t>II</w:t>
      </w:r>
      <w:r w:rsidR="00171462" w:rsidRPr="00733EDB">
        <w:rPr>
          <w:rFonts w:ascii="Times New Roman" w:eastAsia="Times New Roman" w:hAnsi="Times New Roman" w:cs="Times New Roman"/>
          <w:b/>
          <w:sz w:val="24"/>
          <w:szCs w:val="24"/>
          <w:lang w:eastAsia="ru-RU"/>
        </w:rPr>
        <w:t>. Запишите</w:t>
      </w:r>
      <w:r w:rsidRPr="00733EDB">
        <w:rPr>
          <w:rFonts w:ascii="Times New Roman" w:eastAsia="Times New Roman" w:hAnsi="Times New Roman" w:cs="Times New Roman"/>
          <w:b/>
          <w:sz w:val="24"/>
          <w:szCs w:val="24"/>
          <w:lang w:eastAsia="ru-RU"/>
        </w:rPr>
        <w:t xml:space="preserve"> отрицательный ответ на следующие вопросы, используя в ответном предложении отрицания nicht и kein (в нужном падеже), где они возможны.</w:t>
      </w:r>
    </w:p>
    <w:tbl>
      <w:tblPr>
        <w:tblW w:w="0" w:type="auto"/>
        <w:tblCellSpacing w:w="0" w:type="dxa"/>
        <w:tblCellMar>
          <w:left w:w="0" w:type="dxa"/>
          <w:right w:w="0" w:type="dxa"/>
        </w:tblCellMar>
        <w:tblLook w:val="04A0" w:firstRow="1" w:lastRow="0" w:firstColumn="1" w:lastColumn="0" w:noHBand="0" w:noVBand="1"/>
      </w:tblPr>
      <w:tblGrid>
        <w:gridCol w:w="2653"/>
        <w:gridCol w:w="2940"/>
      </w:tblGrid>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 xml:space="preserve">1. Sprichst du Deutsch? </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4. Sind diese Studenten faul?</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2. Haben Sie heute Zeit?</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5. Ist Oleg unser Freund?</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val="en-US" w:eastAsia="ru-RU"/>
              </w:rPr>
            </w:pPr>
            <w:r w:rsidRPr="0095684F">
              <w:rPr>
                <w:rFonts w:ascii="Times New Roman" w:eastAsia="Times New Roman" w:hAnsi="Times New Roman" w:cs="Times New Roman"/>
                <w:sz w:val="24"/>
                <w:szCs w:val="24"/>
                <w:lang w:val="en-US" w:eastAsia="ru-RU"/>
              </w:rPr>
              <w:t xml:space="preserve">3. </w:t>
            </w:r>
            <w:r w:rsidRPr="00733EDB">
              <w:rPr>
                <w:rFonts w:ascii="Times New Roman" w:eastAsia="Times New Roman" w:hAnsi="Times New Roman" w:cs="Times New Roman"/>
                <w:sz w:val="24"/>
                <w:szCs w:val="24"/>
                <w:lang w:val="en-US" w:eastAsia="ru-RU"/>
              </w:rPr>
              <w:t>Sind</w:t>
            </w:r>
            <w:r w:rsidRPr="0095684F">
              <w:rPr>
                <w:rFonts w:ascii="Times New Roman" w:eastAsia="Times New Roman" w:hAnsi="Times New Roman" w:cs="Times New Roman"/>
                <w:sz w:val="24"/>
                <w:szCs w:val="24"/>
                <w:lang w:val="en-US" w:eastAsia="ru-RU"/>
              </w:rPr>
              <w:t xml:space="preserve"> </w:t>
            </w:r>
            <w:r w:rsidRPr="00733EDB">
              <w:rPr>
                <w:rFonts w:ascii="Times New Roman" w:eastAsia="Times New Roman" w:hAnsi="Times New Roman" w:cs="Times New Roman"/>
                <w:sz w:val="24"/>
                <w:szCs w:val="24"/>
                <w:lang w:val="en-US" w:eastAsia="ru-RU"/>
              </w:rPr>
              <w:t>das</w:t>
            </w:r>
            <w:r w:rsidRPr="0095684F">
              <w:rPr>
                <w:rFonts w:ascii="Times New Roman" w:eastAsia="Times New Roman" w:hAnsi="Times New Roman" w:cs="Times New Roman"/>
                <w:sz w:val="24"/>
                <w:szCs w:val="24"/>
                <w:lang w:val="en-US" w:eastAsia="ru-RU"/>
              </w:rPr>
              <w:t xml:space="preserve"> </w:t>
            </w:r>
            <w:r w:rsidRPr="00733EDB">
              <w:rPr>
                <w:rFonts w:ascii="Times New Roman" w:eastAsia="Times New Roman" w:hAnsi="Times New Roman" w:cs="Times New Roman"/>
                <w:sz w:val="24"/>
                <w:szCs w:val="24"/>
                <w:lang w:val="en-US" w:eastAsia="ru-RU"/>
              </w:rPr>
              <w:t>Peter</w:t>
            </w:r>
            <w:r w:rsidRPr="0095684F">
              <w:rPr>
                <w:rFonts w:ascii="Times New Roman" w:eastAsia="Times New Roman" w:hAnsi="Times New Roman" w:cs="Times New Roman"/>
                <w:sz w:val="24"/>
                <w:szCs w:val="24"/>
                <w:lang w:val="en-US" w:eastAsia="ru-RU"/>
              </w:rPr>
              <w:t xml:space="preserve"> </w:t>
            </w:r>
            <w:r w:rsidRPr="00733EDB">
              <w:rPr>
                <w:rFonts w:ascii="Times New Roman" w:eastAsia="Times New Roman" w:hAnsi="Times New Roman" w:cs="Times New Roman"/>
                <w:sz w:val="24"/>
                <w:szCs w:val="24"/>
                <w:lang w:val="en-US" w:eastAsia="ru-RU"/>
              </w:rPr>
              <w:t>und Uwe?</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6. Studiert ihr die Grammatik?</w:t>
            </w:r>
          </w:p>
        </w:tc>
      </w:tr>
    </w:tbl>
    <w:p w:rsidR="007D7713" w:rsidRPr="00733EDB" w:rsidRDefault="007D7713"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val="en-US" w:eastAsia="ru-RU"/>
        </w:rPr>
        <w:t>III</w:t>
      </w:r>
      <w:r w:rsidRPr="00733EDB">
        <w:rPr>
          <w:rFonts w:ascii="Times New Roman" w:eastAsia="Times New Roman" w:hAnsi="Times New Roman" w:cs="Times New Roman"/>
          <w:b/>
          <w:sz w:val="24"/>
          <w:szCs w:val="24"/>
          <w:lang w:eastAsia="ru-RU"/>
        </w:rPr>
        <w:t>. Напишите вопросы к предложениям.</w:t>
      </w:r>
    </w:p>
    <w:tbl>
      <w:tblPr>
        <w:tblW w:w="0" w:type="auto"/>
        <w:tblCellSpacing w:w="0" w:type="dxa"/>
        <w:tblCellMar>
          <w:left w:w="0" w:type="dxa"/>
          <w:right w:w="0" w:type="dxa"/>
        </w:tblCellMar>
        <w:tblLook w:val="04A0" w:firstRow="1" w:lastRow="0" w:firstColumn="1" w:lastColumn="0" w:noHBand="0" w:noVBand="1"/>
      </w:tblPr>
      <w:tblGrid>
        <w:gridCol w:w="4726"/>
        <w:gridCol w:w="3386"/>
      </w:tblGrid>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1. Sein Grossvater wohnt nicht weit von hier.</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4. Ich komme aus Moskau.</w:t>
            </w:r>
          </w:p>
        </w:tc>
      </w:tr>
      <w:tr w:rsidR="007D7713" w:rsidRPr="00881E50"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2. Fraulein Weber ist Studentin.</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5. Ihre Mutter ist Arztin von Beruf.</w:t>
            </w:r>
          </w:p>
        </w:tc>
      </w:tr>
      <w:tr w:rsidR="007D7713" w:rsidRPr="00733EDB" w:rsidTr="00553DFA">
        <w:trPr>
          <w:tblCellSpacing w:w="0" w:type="dxa"/>
        </w:trPr>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3. Der Professor gibt den Studenten die Aufgabe.</w:t>
            </w:r>
          </w:p>
        </w:tc>
        <w:tc>
          <w:tcPr>
            <w:tcW w:w="0" w:type="auto"/>
            <w:vAlign w:val="center"/>
            <w:hideMark/>
          </w:tcPr>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6. Olgas Bruder lernt noch.</w:t>
            </w:r>
          </w:p>
        </w:tc>
      </w:tr>
    </w:tbl>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IV. Запишите цифрами следующие числительные.</w:t>
      </w:r>
      <w:r w:rsidRPr="00733EDB">
        <w:rPr>
          <w:rFonts w:ascii="Times New Roman" w:eastAsia="Times New Roman" w:hAnsi="Times New Roman" w:cs="Times New Roman"/>
          <w:sz w:val="24"/>
          <w:szCs w:val="24"/>
          <w:lang w:eastAsia="ru-RU"/>
        </w:rPr>
        <w:br/>
        <w:t>acht, siebzehn, vierundzwanzig, funfhundertdreiundneunzig, einhundertzweiundsechzigtausenddreihundertvierundachtzig.</w:t>
      </w:r>
    </w:p>
    <w:p w:rsidR="007D7713" w:rsidRPr="00733EDB" w:rsidRDefault="007D7713"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b/>
          <w:sz w:val="24"/>
          <w:szCs w:val="24"/>
          <w:lang w:eastAsia="ru-RU"/>
        </w:rPr>
        <w:t>V. Поставьте вместо пропусков, где это необходимо, определённый или неопределённый артикль в нужном падеже.</w:t>
      </w:r>
      <w:r w:rsidRPr="00733EDB">
        <w:rPr>
          <w:rFonts w:ascii="Times New Roman" w:eastAsia="Times New Roman" w:hAnsi="Times New Roman" w:cs="Times New Roman"/>
          <w:sz w:val="24"/>
          <w:szCs w:val="24"/>
          <w:lang w:eastAsia="ru-RU"/>
        </w:rPr>
        <w:br/>
      </w:r>
      <w:r w:rsidRPr="00733EDB">
        <w:rPr>
          <w:rFonts w:ascii="Times New Roman" w:eastAsia="Times New Roman" w:hAnsi="Times New Roman" w:cs="Times New Roman"/>
          <w:sz w:val="24"/>
          <w:szCs w:val="24"/>
          <w:lang w:val="en-US" w:eastAsia="ru-RU"/>
        </w:rPr>
        <w:t>1. Dort steht ... Studentin. ... Studentin heisst ... Erika.</w:t>
      </w:r>
      <w:r w:rsidRPr="00733EDB">
        <w:rPr>
          <w:rFonts w:ascii="Times New Roman" w:eastAsia="Times New Roman" w:hAnsi="Times New Roman" w:cs="Times New Roman"/>
          <w:sz w:val="24"/>
          <w:szCs w:val="24"/>
          <w:lang w:val="en-US" w:eastAsia="ru-RU"/>
        </w:rPr>
        <w:br/>
        <w:t>2. Ich habe ... Familie.</w:t>
      </w:r>
      <w:r w:rsidRPr="00733EDB">
        <w:rPr>
          <w:rFonts w:ascii="Times New Roman" w:eastAsia="Times New Roman" w:hAnsi="Times New Roman" w:cs="Times New Roman"/>
          <w:sz w:val="24"/>
          <w:szCs w:val="24"/>
          <w:lang w:val="en-US" w:eastAsia="ru-RU"/>
        </w:rPr>
        <w:br/>
        <w:t>3. Seine Schwester studiert ... Padagogik und lernt gern ... Deutsch.</w:t>
      </w:r>
      <w:r w:rsidRPr="00733EDB">
        <w:rPr>
          <w:rFonts w:ascii="Times New Roman" w:eastAsia="Times New Roman" w:hAnsi="Times New Roman" w:cs="Times New Roman"/>
          <w:sz w:val="24"/>
          <w:szCs w:val="24"/>
          <w:lang w:val="en-US" w:eastAsia="ru-RU"/>
        </w:rPr>
        <w:br/>
        <w:t>4. Du willst ... Lehrer werden.</w:t>
      </w:r>
      <w:r w:rsidRPr="00733EDB">
        <w:rPr>
          <w:rFonts w:ascii="Times New Roman" w:eastAsia="Times New Roman" w:hAnsi="Times New Roman" w:cs="Times New Roman"/>
          <w:sz w:val="24"/>
          <w:szCs w:val="24"/>
          <w:lang w:val="en-US" w:eastAsia="ru-RU"/>
        </w:rPr>
        <w:br/>
        <w:t>5. Ihr spielt ... Tennis gern.</w:t>
      </w:r>
      <w:r w:rsidRPr="00733EDB">
        <w:rPr>
          <w:rFonts w:ascii="Times New Roman" w:eastAsia="Times New Roman" w:hAnsi="Times New Roman" w:cs="Times New Roman"/>
          <w:sz w:val="24"/>
          <w:szCs w:val="24"/>
          <w:lang w:val="en-US" w:eastAsia="ru-RU"/>
        </w:rPr>
        <w:br/>
        <w:t xml:space="preserve">6. Das </w:t>
      </w:r>
      <w:proofErr w:type="gramStart"/>
      <w:r w:rsidRPr="00733EDB">
        <w:rPr>
          <w:rFonts w:ascii="Times New Roman" w:eastAsia="Times New Roman" w:hAnsi="Times New Roman" w:cs="Times New Roman"/>
          <w:sz w:val="24"/>
          <w:szCs w:val="24"/>
          <w:lang w:val="en-US" w:eastAsia="ru-RU"/>
        </w:rPr>
        <w:t>ist</w:t>
      </w:r>
      <w:proofErr w:type="gramEnd"/>
      <w:r w:rsidRPr="00733EDB">
        <w:rPr>
          <w:rFonts w:ascii="Times New Roman" w:eastAsia="Times New Roman" w:hAnsi="Times New Roman" w:cs="Times New Roman"/>
          <w:sz w:val="24"/>
          <w:szCs w:val="24"/>
          <w:lang w:val="en-US" w:eastAsia="ru-RU"/>
        </w:rPr>
        <w:t xml:space="preserve"> ... Foto. Hier </w:t>
      </w:r>
      <w:proofErr w:type="gramStart"/>
      <w:r w:rsidRPr="00733EDB">
        <w:rPr>
          <w:rFonts w:ascii="Times New Roman" w:eastAsia="Times New Roman" w:hAnsi="Times New Roman" w:cs="Times New Roman"/>
          <w:sz w:val="24"/>
          <w:szCs w:val="24"/>
          <w:lang w:val="en-US" w:eastAsia="ru-RU"/>
        </w:rPr>
        <w:t>ist</w:t>
      </w:r>
      <w:proofErr w:type="gramEnd"/>
      <w:r w:rsidRPr="00733EDB">
        <w:rPr>
          <w:rFonts w:ascii="Times New Roman" w:eastAsia="Times New Roman" w:hAnsi="Times New Roman" w:cs="Times New Roman"/>
          <w:sz w:val="24"/>
          <w:szCs w:val="24"/>
          <w:lang w:val="en-US" w:eastAsia="ru-RU"/>
        </w:rPr>
        <w:t xml:space="preserve"> ... mein Vater</w:t>
      </w:r>
      <w:r w:rsidR="00553DFA" w:rsidRPr="00733EDB">
        <w:rPr>
          <w:rFonts w:ascii="Times New Roman" w:eastAsia="Times New Roman" w:hAnsi="Times New Roman" w:cs="Times New Roman"/>
          <w:sz w:val="24"/>
          <w:szCs w:val="24"/>
          <w:lang w:val="en-US" w:eastAsia="ru-RU"/>
        </w:rPr>
        <w:t>.</w:t>
      </w:r>
      <w:r w:rsidR="00553DFA" w:rsidRPr="00733EDB">
        <w:rPr>
          <w:rFonts w:ascii="Times New Roman" w:eastAsia="Times New Roman" w:hAnsi="Times New Roman" w:cs="Times New Roman"/>
          <w:sz w:val="24"/>
          <w:szCs w:val="24"/>
          <w:lang w:val="en-US" w:eastAsia="ru-RU"/>
        </w:rPr>
        <w:br/>
      </w:r>
      <w:proofErr w:type="gramStart"/>
      <w:r w:rsidR="00171462" w:rsidRPr="00733EDB">
        <w:rPr>
          <w:rFonts w:ascii="Times New Roman" w:eastAsia="Times New Roman" w:hAnsi="Times New Roman" w:cs="Times New Roman"/>
          <w:sz w:val="24"/>
          <w:szCs w:val="24"/>
          <w:lang w:val="en-US" w:eastAsia="ru-RU"/>
        </w:rPr>
        <w:t>7</w:t>
      </w:r>
      <w:proofErr w:type="gramEnd"/>
      <w:r w:rsidR="00171462" w:rsidRPr="00733EDB">
        <w:rPr>
          <w:rFonts w:ascii="Times New Roman" w:eastAsia="Times New Roman" w:hAnsi="Times New Roman" w:cs="Times New Roman"/>
          <w:sz w:val="24"/>
          <w:szCs w:val="24"/>
          <w:lang w:val="en-US" w:eastAsia="ru-RU"/>
        </w:rPr>
        <w:t xml:space="preserve">... </w:t>
      </w:r>
      <w:r w:rsidR="00553DFA" w:rsidRPr="00733EDB">
        <w:rPr>
          <w:rFonts w:ascii="Times New Roman" w:eastAsia="Times New Roman" w:hAnsi="Times New Roman" w:cs="Times New Roman"/>
          <w:sz w:val="24"/>
          <w:szCs w:val="24"/>
          <w:lang w:val="en-US" w:eastAsia="ru-RU"/>
        </w:rPr>
        <w:t>Sohn hilft ... Mutter</w:t>
      </w:r>
      <w:r w:rsidR="00553DFA" w:rsidRPr="0095684F">
        <w:rPr>
          <w:rFonts w:ascii="Times New Roman" w:eastAsia="Times New Roman" w:hAnsi="Times New Roman" w:cs="Times New Roman"/>
          <w:sz w:val="24"/>
          <w:szCs w:val="24"/>
          <w:lang w:eastAsia="ru-RU"/>
        </w:rPr>
        <w:t>.</w:t>
      </w:r>
      <w:r w:rsidRPr="00733EDB">
        <w:rPr>
          <w:rFonts w:ascii="Times New Roman" w:eastAsia="Times New Roman" w:hAnsi="Times New Roman" w:cs="Times New Roman"/>
          <w:sz w:val="24"/>
          <w:szCs w:val="24"/>
          <w:lang w:eastAsia="ru-RU"/>
        </w:rPr>
        <w:br/>
      </w:r>
      <w:r w:rsidRPr="00733EDB">
        <w:rPr>
          <w:rFonts w:ascii="Times New Roman" w:eastAsia="Times New Roman" w:hAnsi="Times New Roman" w:cs="Times New Roman"/>
          <w:b/>
          <w:sz w:val="24"/>
          <w:szCs w:val="24"/>
          <w:lang w:val="en-US" w:eastAsia="ru-RU"/>
        </w:rPr>
        <w:t>VI</w:t>
      </w:r>
      <w:r w:rsidRPr="00733EDB">
        <w:rPr>
          <w:rFonts w:ascii="Times New Roman" w:eastAsia="Times New Roman" w:hAnsi="Times New Roman" w:cs="Times New Roman"/>
          <w:b/>
          <w:sz w:val="24"/>
          <w:szCs w:val="24"/>
          <w:lang w:eastAsia="ru-RU"/>
        </w:rPr>
        <w:t>. Вставьте соответствующее притяжательное местоимение, учитывая род и число подлежащего в предыдущем предложении.</w:t>
      </w:r>
    </w:p>
    <w:p w:rsidR="00553DFA" w:rsidRPr="00733EDB" w:rsidRDefault="00553DFA" w:rsidP="00733EDB">
      <w:pPr>
        <w:pStyle w:val="a8"/>
        <w:spacing w:before="0" w:beforeAutospacing="0" w:after="0" w:afterAutospacing="0"/>
        <w:rPr>
          <w:lang w:val="en-US"/>
        </w:rPr>
      </w:pPr>
      <w:r w:rsidRPr="00733EDB">
        <w:rPr>
          <w:lang w:val="en-US"/>
        </w:rPr>
        <w:t>1. Ich habe einen Papagei, </w:t>
      </w:r>
      <w:r w:rsidRPr="00733EDB">
        <w:rPr>
          <w:rStyle w:val="h5p-input-wrapper"/>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60.75pt;height:18pt" o:ole="">
            <v:imagedata r:id="rId8" o:title=""/>
          </v:shape>
          <w:control r:id="rId9" w:name="DefaultOcxName" w:shapeid="_x0000_i1043"/>
        </w:object>
      </w:r>
      <w:r w:rsidRPr="00733EDB">
        <w:rPr>
          <w:lang w:val="en-US"/>
        </w:rPr>
        <w:t>Papagei heißt Felix.</w:t>
      </w:r>
    </w:p>
    <w:p w:rsidR="00553DFA" w:rsidRPr="00733EDB" w:rsidRDefault="00553DFA" w:rsidP="00733EDB">
      <w:pPr>
        <w:pStyle w:val="a8"/>
        <w:spacing w:before="0" w:beforeAutospacing="0" w:after="0" w:afterAutospacing="0"/>
        <w:rPr>
          <w:lang w:val="en-US"/>
        </w:rPr>
      </w:pPr>
      <w:r w:rsidRPr="00733EDB">
        <w:rPr>
          <w:lang w:val="en-US"/>
        </w:rPr>
        <w:t>2. Du hast ein Baby, </w:t>
      </w:r>
      <w:r w:rsidRPr="00733EDB">
        <w:rPr>
          <w:rStyle w:val="h5p-input-wrapper"/>
        </w:rPr>
        <w:object w:dxaOrig="225" w:dyaOrig="225">
          <v:shape id="_x0000_i1047" type="#_x0000_t75" style="width:60.75pt;height:18pt" o:ole="">
            <v:imagedata r:id="rId8" o:title=""/>
          </v:shape>
          <w:control r:id="rId10" w:name="DefaultOcxName1" w:shapeid="_x0000_i1047"/>
        </w:object>
      </w:r>
      <w:r w:rsidRPr="00733EDB">
        <w:rPr>
          <w:lang w:val="en-US"/>
        </w:rPr>
        <w:t xml:space="preserve"> Baby </w:t>
      </w:r>
      <w:proofErr w:type="gramStart"/>
      <w:r w:rsidRPr="00733EDB">
        <w:rPr>
          <w:lang w:val="en-US"/>
        </w:rPr>
        <w:t>ist</w:t>
      </w:r>
      <w:proofErr w:type="gramEnd"/>
      <w:r w:rsidRPr="00733EDB">
        <w:rPr>
          <w:lang w:val="en-US"/>
        </w:rPr>
        <w:t xml:space="preserve"> zwei Monate alt.</w:t>
      </w:r>
    </w:p>
    <w:p w:rsidR="00553DFA" w:rsidRPr="00733EDB" w:rsidRDefault="00553DFA" w:rsidP="00733EDB">
      <w:pPr>
        <w:pStyle w:val="a8"/>
        <w:spacing w:before="0" w:beforeAutospacing="0" w:after="0" w:afterAutospacing="0"/>
        <w:rPr>
          <w:lang w:val="en-US"/>
        </w:rPr>
      </w:pPr>
      <w:r w:rsidRPr="00733EDB">
        <w:rPr>
          <w:lang w:val="en-US"/>
        </w:rPr>
        <w:t>3. Max wohnt in Hamburg, </w:t>
      </w:r>
      <w:r w:rsidRPr="00733EDB">
        <w:rPr>
          <w:rStyle w:val="h5p-input-wrapper"/>
        </w:rPr>
        <w:object w:dxaOrig="225" w:dyaOrig="225">
          <v:shape id="_x0000_i1051" type="#_x0000_t75" style="width:60.75pt;height:18pt" o:ole="">
            <v:imagedata r:id="rId8" o:title=""/>
          </v:shape>
          <w:control r:id="rId11" w:name="DefaultOcxName2" w:shapeid="_x0000_i1051"/>
        </w:object>
      </w:r>
      <w:r w:rsidRPr="00733EDB">
        <w:rPr>
          <w:lang w:val="en-US"/>
        </w:rPr>
        <w:t xml:space="preserve"> Schwester wohnt in München.</w:t>
      </w:r>
    </w:p>
    <w:p w:rsidR="00553DFA" w:rsidRPr="00733EDB" w:rsidRDefault="00553DFA" w:rsidP="00733EDB">
      <w:pPr>
        <w:pStyle w:val="a8"/>
        <w:spacing w:before="0" w:beforeAutospacing="0" w:after="0" w:afterAutospacing="0"/>
        <w:rPr>
          <w:lang w:val="en-US"/>
        </w:rPr>
      </w:pPr>
      <w:r w:rsidRPr="00733EDB">
        <w:rPr>
          <w:lang w:val="en-US"/>
        </w:rPr>
        <w:t xml:space="preserve">4. Petra </w:t>
      </w:r>
      <w:proofErr w:type="gramStart"/>
      <w:r w:rsidRPr="00733EDB">
        <w:rPr>
          <w:lang w:val="en-US"/>
        </w:rPr>
        <w:t>ist</w:t>
      </w:r>
      <w:proofErr w:type="gramEnd"/>
      <w:r w:rsidRPr="00733EDB">
        <w:rPr>
          <w:lang w:val="en-US"/>
        </w:rPr>
        <w:t xml:space="preserve"> blond, </w:t>
      </w:r>
      <w:r w:rsidRPr="00733EDB">
        <w:rPr>
          <w:rStyle w:val="h5p-input-wrapper"/>
        </w:rPr>
        <w:object w:dxaOrig="225" w:dyaOrig="225">
          <v:shape id="_x0000_i1055" type="#_x0000_t75" style="width:60.75pt;height:18pt" o:ole="">
            <v:imagedata r:id="rId8" o:title=""/>
          </v:shape>
          <w:control r:id="rId12" w:name="DefaultOcxName3" w:shapeid="_x0000_i1055"/>
        </w:object>
      </w:r>
      <w:r w:rsidRPr="00733EDB">
        <w:rPr>
          <w:lang w:val="en-US"/>
        </w:rPr>
        <w:t xml:space="preserve"> Sohn ist auch blond.</w:t>
      </w:r>
    </w:p>
    <w:p w:rsidR="00553DFA" w:rsidRPr="00733EDB" w:rsidRDefault="00553DFA" w:rsidP="00733EDB">
      <w:pPr>
        <w:pStyle w:val="a8"/>
        <w:spacing w:before="0" w:beforeAutospacing="0" w:after="0" w:afterAutospacing="0"/>
        <w:rPr>
          <w:lang w:val="en-US"/>
        </w:rPr>
      </w:pPr>
      <w:r w:rsidRPr="00733EDB">
        <w:rPr>
          <w:lang w:val="en-US"/>
        </w:rPr>
        <w:t xml:space="preserve">5. Das Mädchen hat eine Puppe, </w:t>
      </w:r>
      <w:r w:rsidRPr="00733EDB">
        <w:rPr>
          <w:rStyle w:val="h5p-input-wrapper"/>
        </w:rPr>
        <w:object w:dxaOrig="225" w:dyaOrig="225">
          <v:shape id="_x0000_i1059" type="#_x0000_t75" style="width:60.75pt;height:18pt" o:ole="">
            <v:imagedata r:id="rId8" o:title=""/>
          </v:shape>
          <w:control r:id="rId13" w:name="DefaultOcxName4" w:shapeid="_x0000_i1059"/>
        </w:object>
      </w:r>
      <w:r w:rsidRPr="00733EDB">
        <w:rPr>
          <w:lang w:val="en-US"/>
        </w:rPr>
        <w:t xml:space="preserve">Puppe </w:t>
      </w:r>
      <w:proofErr w:type="gramStart"/>
      <w:r w:rsidRPr="00733EDB">
        <w:rPr>
          <w:lang w:val="en-US"/>
        </w:rPr>
        <w:t>ist</w:t>
      </w:r>
      <w:proofErr w:type="gramEnd"/>
      <w:r w:rsidRPr="00733EDB">
        <w:rPr>
          <w:lang w:val="en-US"/>
        </w:rPr>
        <w:t xml:space="preserve"> schön.</w:t>
      </w:r>
    </w:p>
    <w:p w:rsidR="00553DFA" w:rsidRPr="00733EDB" w:rsidRDefault="00553DFA" w:rsidP="00733EDB">
      <w:pPr>
        <w:pStyle w:val="a8"/>
        <w:spacing w:before="0" w:beforeAutospacing="0" w:after="0" w:afterAutospacing="0"/>
        <w:rPr>
          <w:lang w:val="en-US"/>
        </w:rPr>
      </w:pPr>
      <w:r w:rsidRPr="00733EDB">
        <w:rPr>
          <w:lang w:val="en-US"/>
        </w:rPr>
        <w:t>6. Wir haben ein neues Haus, </w:t>
      </w:r>
      <w:r w:rsidRPr="00733EDB">
        <w:rPr>
          <w:rStyle w:val="h5p-input-wrapper"/>
        </w:rPr>
        <w:object w:dxaOrig="225" w:dyaOrig="225">
          <v:shape id="_x0000_i1063" type="#_x0000_t75" style="width:60.75pt;height:18pt" o:ole="">
            <v:imagedata r:id="rId8" o:title=""/>
          </v:shape>
          <w:control r:id="rId14" w:name="DefaultOcxName5" w:shapeid="_x0000_i1063"/>
        </w:object>
      </w:r>
      <w:r w:rsidRPr="00733EDB">
        <w:rPr>
          <w:lang w:val="en-US"/>
        </w:rPr>
        <w:t xml:space="preserve"> Haus </w:t>
      </w:r>
      <w:proofErr w:type="gramStart"/>
      <w:r w:rsidRPr="00733EDB">
        <w:rPr>
          <w:lang w:val="en-US"/>
        </w:rPr>
        <w:t>ist</w:t>
      </w:r>
      <w:proofErr w:type="gramEnd"/>
      <w:r w:rsidRPr="00733EDB">
        <w:rPr>
          <w:lang w:val="en-US"/>
        </w:rPr>
        <w:t xml:space="preserve"> groß.</w:t>
      </w:r>
    </w:p>
    <w:p w:rsidR="00553DFA" w:rsidRPr="00733EDB" w:rsidRDefault="00553DFA" w:rsidP="00733EDB">
      <w:pPr>
        <w:pStyle w:val="a8"/>
        <w:spacing w:before="0" w:beforeAutospacing="0" w:after="0" w:afterAutospacing="0"/>
        <w:rPr>
          <w:lang w:val="en-US"/>
        </w:rPr>
      </w:pPr>
      <w:r w:rsidRPr="00733EDB">
        <w:rPr>
          <w:lang w:val="en-US"/>
        </w:rPr>
        <w:t xml:space="preserve">7. Ihr habt ein Motorrad, </w:t>
      </w:r>
      <w:r w:rsidRPr="00733EDB">
        <w:rPr>
          <w:rStyle w:val="h5p-input-wrapper"/>
        </w:rPr>
        <w:object w:dxaOrig="225" w:dyaOrig="225">
          <v:shape id="_x0000_i1067" type="#_x0000_t75" style="width:60.75pt;height:18pt" o:ole="">
            <v:imagedata r:id="rId8" o:title=""/>
          </v:shape>
          <w:control r:id="rId15" w:name="DefaultOcxName6" w:shapeid="_x0000_i1067"/>
        </w:object>
      </w:r>
      <w:r w:rsidRPr="00733EDB">
        <w:rPr>
          <w:lang w:val="en-US"/>
        </w:rPr>
        <w:t xml:space="preserve">Motorrad </w:t>
      </w:r>
      <w:proofErr w:type="gramStart"/>
      <w:r w:rsidRPr="00733EDB">
        <w:rPr>
          <w:lang w:val="en-US"/>
        </w:rPr>
        <w:t>ist</w:t>
      </w:r>
      <w:proofErr w:type="gramEnd"/>
      <w:r w:rsidRPr="00733EDB">
        <w:rPr>
          <w:lang w:val="en-US"/>
        </w:rPr>
        <w:t xml:space="preserve"> schnell.</w:t>
      </w:r>
    </w:p>
    <w:p w:rsidR="00553DFA" w:rsidRPr="00733EDB" w:rsidRDefault="00553DFA" w:rsidP="00733EDB">
      <w:pPr>
        <w:pStyle w:val="a8"/>
        <w:spacing w:before="0" w:beforeAutospacing="0" w:after="0" w:afterAutospacing="0"/>
        <w:rPr>
          <w:lang w:val="en-US"/>
        </w:rPr>
      </w:pPr>
      <w:r w:rsidRPr="00733EDB">
        <w:rPr>
          <w:lang w:val="en-US"/>
        </w:rPr>
        <w:t xml:space="preserve">8. Die </w:t>
      </w:r>
      <w:proofErr w:type="gramStart"/>
      <w:r w:rsidRPr="00733EDB">
        <w:rPr>
          <w:lang w:val="en-US"/>
        </w:rPr>
        <w:t>Kinder</w:t>
      </w:r>
      <w:proofErr w:type="gramEnd"/>
      <w:r w:rsidRPr="00733EDB">
        <w:rPr>
          <w:lang w:val="en-US"/>
        </w:rPr>
        <w:t xml:space="preserve"> spieler draußen, </w:t>
      </w:r>
      <w:r w:rsidRPr="00733EDB">
        <w:rPr>
          <w:rStyle w:val="h5p-input-wrapper"/>
        </w:rPr>
        <w:object w:dxaOrig="225" w:dyaOrig="225">
          <v:shape id="_x0000_i1071" type="#_x0000_t75" style="width:60.75pt;height:18pt" o:ole="">
            <v:imagedata r:id="rId8" o:title=""/>
          </v:shape>
          <w:control r:id="rId16" w:name="DefaultOcxName7" w:shapeid="_x0000_i1071"/>
        </w:object>
      </w:r>
      <w:r w:rsidRPr="00733EDB">
        <w:rPr>
          <w:lang w:val="en-US"/>
        </w:rPr>
        <w:t xml:space="preserve"> Eltern sehen ihnen zu.</w:t>
      </w:r>
    </w:p>
    <w:p w:rsidR="00553DFA" w:rsidRPr="00733EDB" w:rsidRDefault="00553DFA" w:rsidP="00733EDB">
      <w:pPr>
        <w:spacing w:after="0" w:line="240" w:lineRule="auto"/>
        <w:rPr>
          <w:rFonts w:ascii="Times New Roman" w:eastAsia="Times New Roman" w:hAnsi="Times New Roman" w:cs="Times New Roman"/>
          <w:b/>
          <w:sz w:val="24"/>
          <w:szCs w:val="24"/>
          <w:lang w:eastAsia="ru-RU"/>
        </w:rPr>
      </w:pPr>
      <w:r w:rsidRPr="00733EDB">
        <w:rPr>
          <w:rFonts w:ascii="Times New Roman" w:eastAsia="Times New Roman" w:hAnsi="Times New Roman" w:cs="Times New Roman"/>
          <w:b/>
          <w:sz w:val="24"/>
          <w:szCs w:val="24"/>
          <w:lang w:eastAsia="ru-RU"/>
        </w:rPr>
        <w:t>VII. Измените порядок слов в следующих предложениях на обратный.</w:t>
      </w:r>
    </w:p>
    <w:tbl>
      <w:tblPr>
        <w:tblW w:w="0" w:type="auto"/>
        <w:tblCellSpacing w:w="0" w:type="dxa"/>
        <w:tblCellMar>
          <w:left w:w="0" w:type="dxa"/>
          <w:right w:w="0" w:type="dxa"/>
        </w:tblCellMar>
        <w:tblLook w:val="04A0" w:firstRow="1" w:lastRow="0" w:firstColumn="1" w:lastColumn="0" w:noHBand="0" w:noVBand="1"/>
      </w:tblPr>
      <w:tblGrid>
        <w:gridCol w:w="2720"/>
        <w:gridCol w:w="3593"/>
      </w:tblGrid>
      <w:tr w:rsidR="00553DFA" w:rsidRPr="00733EDB" w:rsidTr="00553DFA">
        <w:trPr>
          <w:tblCellSpacing w:w="0" w:type="dxa"/>
        </w:trPr>
        <w:tc>
          <w:tcPr>
            <w:tcW w:w="0" w:type="auto"/>
            <w:vAlign w:val="center"/>
            <w:hideMark/>
          </w:tcPr>
          <w:p w:rsidR="00553DFA" w:rsidRPr="00733EDB" w:rsidRDefault="00553DFA"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1. Wir lernen gern Englisch.</w:t>
            </w:r>
          </w:p>
        </w:tc>
        <w:tc>
          <w:tcPr>
            <w:tcW w:w="0" w:type="auto"/>
            <w:vAlign w:val="center"/>
            <w:hideMark/>
          </w:tcPr>
          <w:p w:rsidR="00553DFA" w:rsidRPr="00733EDB" w:rsidRDefault="00553DFA" w:rsidP="00733EDB">
            <w:pPr>
              <w:spacing w:after="0" w:line="240" w:lineRule="auto"/>
              <w:rPr>
                <w:rFonts w:ascii="Times New Roman" w:eastAsia="Times New Roman" w:hAnsi="Times New Roman" w:cs="Times New Roman"/>
                <w:sz w:val="24"/>
                <w:szCs w:val="24"/>
                <w:lang w:eastAsia="ru-RU"/>
              </w:rPr>
            </w:pPr>
            <w:r w:rsidRPr="00733EDB">
              <w:rPr>
                <w:rFonts w:ascii="Times New Roman" w:eastAsia="Times New Roman" w:hAnsi="Times New Roman" w:cs="Times New Roman"/>
                <w:sz w:val="24"/>
                <w:szCs w:val="24"/>
                <w:lang w:eastAsia="ru-RU"/>
              </w:rPr>
              <w:t>3. Ihre Kollegen sind hier.</w:t>
            </w:r>
          </w:p>
        </w:tc>
      </w:tr>
      <w:tr w:rsidR="00553DFA" w:rsidRPr="00881E50" w:rsidTr="00553DFA">
        <w:trPr>
          <w:tblCellSpacing w:w="0" w:type="dxa"/>
        </w:trPr>
        <w:tc>
          <w:tcPr>
            <w:tcW w:w="0" w:type="auto"/>
            <w:vAlign w:val="center"/>
            <w:hideMark/>
          </w:tcPr>
          <w:p w:rsidR="00553DFA" w:rsidRPr="00733EDB" w:rsidRDefault="00553DFA"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2. Peter und Otto sind da.</w:t>
            </w:r>
          </w:p>
        </w:tc>
        <w:tc>
          <w:tcPr>
            <w:tcW w:w="0" w:type="auto"/>
            <w:vAlign w:val="center"/>
            <w:hideMark/>
          </w:tcPr>
          <w:p w:rsidR="00553DFA" w:rsidRPr="00733EDB" w:rsidRDefault="00553DFA" w:rsidP="00733EDB">
            <w:pPr>
              <w:spacing w:after="0" w:line="240" w:lineRule="auto"/>
              <w:rPr>
                <w:rFonts w:ascii="Times New Roman" w:eastAsia="Times New Roman" w:hAnsi="Times New Roman" w:cs="Times New Roman"/>
                <w:sz w:val="24"/>
                <w:szCs w:val="24"/>
                <w:lang w:val="en-US" w:eastAsia="ru-RU"/>
              </w:rPr>
            </w:pPr>
            <w:r w:rsidRPr="00733EDB">
              <w:rPr>
                <w:rFonts w:ascii="Times New Roman" w:eastAsia="Times New Roman" w:hAnsi="Times New Roman" w:cs="Times New Roman"/>
                <w:sz w:val="24"/>
                <w:szCs w:val="24"/>
                <w:lang w:val="en-US" w:eastAsia="ru-RU"/>
              </w:rPr>
              <w:t>4. Frau Muller hat ein Cafe in Minsk.</w:t>
            </w:r>
          </w:p>
        </w:tc>
      </w:tr>
    </w:tbl>
    <w:p w:rsidR="00553DFA" w:rsidRPr="00733EDB" w:rsidRDefault="00553DFA" w:rsidP="00733EDB">
      <w:pPr>
        <w:spacing w:after="0"/>
        <w:rPr>
          <w:rFonts w:ascii="Times New Roman" w:hAnsi="Times New Roman" w:cs="Times New Roman"/>
          <w:sz w:val="24"/>
          <w:szCs w:val="24"/>
          <w:lang w:val="en-US"/>
        </w:rPr>
      </w:pPr>
      <w:r w:rsidRPr="00733EDB">
        <w:rPr>
          <w:rFonts w:ascii="Times New Roman" w:hAnsi="Times New Roman" w:cs="Times New Roman"/>
          <w:b/>
          <w:sz w:val="24"/>
          <w:szCs w:val="24"/>
          <w:lang w:eastAsia="ru-RU"/>
        </w:rPr>
        <w:t>VIII. Переведите предложения на русский язык, обращая внимание на значение местоимения es.</w:t>
      </w:r>
      <w:r w:rsidRPr="00733EDB">
        <w:rPr>
          <w:rFonts w:ascii="Times New Roman" w:hAnsi="Times New Roman" w:cs="Times New Roman"/>
          <w:sz w:val="24"/>
          <w:szCs w:val="24"/>
          <w:lang w:eastAsia="ru-RU"/>
        </w:rPr>
        <w:br/>
      </w:r>
      <w:r w:rsidRPr="00733EDB">
        <w:rPr>
          <w:rFonts w:ascii="Times New Roman" w:hAnsi="Times New Roman" w:cs="Times New Roman"/>
          <w:sz w:val="24"/>
          <w:szCs w:val="24"/>
          <w:lang w:val="en-US"/>
        </w:rPr>
        <w:t xml:space="preserve">Es regnet den ganzen Tag.  </w:t>
      </w:r>
    </w:p>
    <w:p w:rsidR="00553DFA" w:rsidRPr="00733EDB" w:rsidRDefault="00553DFA" w:rsidP="00733EDB">
      <w:pPr>
        <w:spacing w:after="0"/>
        <w:rPr>
          <w:rFonts w:ascii="Times New Roman" w:hAnsi="Times New Roman" w:cs="Times New Roman"/>
          <w:sz w:val="24"/>
          <w:szCs w:val="24"/>
          <w:lang w:val="en-US"/>
        </w:rPr>
      </w:pPr>
      <w:r w:rsidRPr="00733EDB">
        <w:rPr>
          <w:rFonts w:ascii="Times New Roman" w:hAnsi="Times New Roman" w:cs="Times New Roman"/>
          <w:sz w:val="24"/>
          <w:szCs w:val="24"/>
          <w:lang w:val="en-US"/>
        </w:rPr>
        <w:t xml:space="preserve">Es riecht nach Fisch.  </w:t>
      </w:r>
    </w:p>
    <w:p w:rsidR="00553DFA" w:rsidRPr="00733EDB" w:rsidRDefault="00553DFA" w:rsidP="00733EDB">
      <w:pPr>
        <w:spacing w:after="0"/>
        <w:rPr>
          <w:rFonts w:ascii="Times New Roman" w:hAnsi="Times New Roman" w:cs="Times New Roman"/>
          <w:sz w:val="24"/>
          <w:szCs w:val="24"/>
          <w:lang w:val="en-US"/>
        </w:rPr>
      </w:pPr>
      <w:r w:rsidRPr="00733EDB">
        <w:rPr>
          <w:rFonts w:ascii="Times New Roman" w:hAnsi="Times New Roman" w:cs="Times New Roman"/>
          <w:sz w:val="24"/>
          <w:szCs w:val="24"/>
          <w:lang w:val="en-US"/>
        </w:rPr>
        <w:t xml:space="preserve">Es </w:t>
      </w:r>
      <w:proofErr w:type="gramStart"/>
      <w:r w:rsidRPr="00733EDB">
        <w:rPr>
          <w:rFonts w:ascii="Times New Roman" w:hAnsi="Times New Roman" w:cs="Times New Roman"/>
          <w:sz w:val="24"/>
          <w:szCs w:val="24"/>
          <w:lang w:val="en-US"/>
        </w:rPr>
        <w:t>ist</w:t>
      </w:r>
      <w:proofErr w:type="gramEnd"/>
      <w:r w:rsidRPr="00733EDB">
        <w:rPr>
          <w:rFonts w:ascii="Times New Roman" w:hAnsi="Times New Roman" w:cs="Times New Roman"/>
          <w:sz w:val="24"/>
          <w:szCs w:val="24"/>
          <w:lang w:val="en-US"/>
        </w:rPr>
        <w:t xml:space="preserve"> warm.  </w:t>
      </w:r>
    </w:p>
    <w:p w:rsidR="00553DFA" w:rsidRPr="00733EDB" w:rsidRDefault="00553DFA" w:rsidP="00733EDB">
      <w:pPr>
        <w:spacing w:after="0"/>
        <w:rPr>
          <w:rFonts w:ascii="Times New Roman" w:hAnsi="Times New Roman" w:cs="Times New Roman"/>
          <w:sz w:val="24"/>
          <w:szCs w:val="24"/>
          <w:lang w:val="en-US"/>
        </w:rPr>
      </w:pPr>
      <w:r w:rsidRPr="00733EDB">
        <w:rPr>
          <w:rFonts w:ascii="Times New Roman" w:hAnsi="Times New Roman" w:cs="Times New Roman"/>
          <w:sz w:val="24"/>
          <w:szCs w:val="24"/>
          <w:lang w:val="en-US"/>
        </w:rPr>
        <w:t xml:space="preserve">Es </w:t>
      </w:r>
      <w:proofErr w:type="gramStart"/>
      <w:r w:rsidRPr="00733EDB">
        <w:rPr>
          <w:rFonts w:ascii="Times New Roman" w:hAnsi="Times New Roman" w:cs="Times New Roman"/>
          <w:sz w:val="24"/>
          <w:szCs w:val="24"/>
          <w:lang w:val="en-US"/>
        </w:rPr>
        <w:t>ist</w:t>
      </w:r>
      <w:proofErr w:type="gramEnd"/>
      <w:r w:rsidRPr="00733EDB">
        <w:rPr>
          <w:rFonts w:ascii="Times New Roman" w:hAnsi="Times New Roman" w:cs="Times New Roman"/>
          <w:sz w:val="24"/>
          <w:szCs w:val="24"/>
          <w:lang w:val="en-US"/>
        </w:rPr>
        <w:t xml:space="preserve"> spät.  </w:t>
      </w:r>
    </w:p>
    <w:p w:rsidR="00553DFA" w:rsidRPr="00733EDB" w:rsidRDefault="00553DFA" w:rsidP="00733EDB">
      <w:pPr>
        <w:spacing w:after="0"/>
        <w:rPr>
          <w:rFonts w:ascii="Times New Roman" w:hAnsi="Times New Roman" w:cs="Times New Roman"/>
          <w:sz w:val="24"/>
          <w:szCs w:val="24"/>
          <w:lang w:val="en-US"/>
        </w:rPr>
      </w:pPr>
      <w:r w:rsidRPr="00733EDB">
        <w:rPr>
          <w:rFonts w:ascii="Times New Roman" w:hAnsi="Times New Roman" w:cs="Times New Roman"/>
          <w:sz w:val="24"/>
          <w:szCs w:val="24"/>
          <w:lang w:val="en-US"/>
        </w:rPr>
        <w:t xml:space="preserve">Wie spät </w:t>
      </w:r>
      <w:proofErr w:type="gramStart"/>
      <w:r w:rsidRPr="00733EDB">
        <w:rPr>
          <w:rFonts w:ascii="Times New Roman" w:hAnsi="Times New Roman" w:cs="Times New Roman"/>
          <w:sz w:val="24"/>
          <w:szCs w:val="24"/>
          <w:lang w:val="en-US"/>
        </w:rPr>
        <w:t>ist</w:t>
      </w:r>
      <w:proofErr w:type="gramEnd"/>
      <w:r w:rsidRPr="00733EDB">
        <w:rPr>
          <w:rFonts w:ascii="Times New Roman" w:hAnsi="Times New Roman" w:cs="Times New Roman"/>
          <w:sz w:val="24"/>
          <w:szCs w:val="24"/>
          <w:lang w:val="en-US"/>
        </w:rPr>
        <w:t xml:space="preserve"> es?  </w:t>
      </w:r>
    </w:p>
    <w:p w:rsidR="00553DFA" w:rsidRPr="00733EDB" w:rsidRDefault="00553DFA" w:rsidP="00733EDB">
      <w:pPr>
        <w:spacing w:after="0"/>
        <w:rPr>
          <w:rFonts w:ascii="Times New Roman" w:hAnsi="Times New Roman" w:cs="Times New Roman"/>
          <w:sz w:val="24"/>
          <w:szCs w:val="24"/>
          <w:lang w:val="en-US"/>
        </w:rPr>
      </w:pPr>
      <w:r w:rsidRPr="00733EDB">
        <w:rPr>
          <w:rFonts w:ascii="Times New Roman" w:hAnsi="Times New Roman" w:cs="Times New Roman"/>
          <w:sz w:val="24"/>
          <w:szCs w:val="24"/>
          <w:lang w:val="en-US"/>
        </w:rPr>
        <w:t xml:space="preserve">Es </w:t>
      </w:r>
      <w:proofErr w:type="gramStart"/>
      <w:r w:rsidRPr="00733EDB">
        <w:rPr>
          <w:rFonts w:ascii="Times New Roman" w:hAnsi="Times New Roman" w:cs="Times New Roman"/>
          <w:sz w:val="24"/>
          <w:szCs w:val="24"/>
          <w:lang w:val="en-US"/>
        </w:rPr>
        <w:t>ist</w:t>
      </w:r>
      <w:proofErr w:type="gramEnd"/>
      <w:r w:rsidRPr="00733EDB">
        <w:rPr>
          <w:rFonts w:ascii="Times New Roman" w:hAnsi="Times New Roman" w:cs="Times New Roman"/>
          <w:sz w:val="24"/>
          <w:szCs w:val="24"/>
          <w:lang w:val="en-US"/>
        </w:rPr>
        <w:t xml:space="preserve"> 7 Uhr.  </w:t>
      </w:r>
    </w:p>
    <w:p w:rsidR="00553DFA" w:rsidRPr="00733EDB" w:rsidRDefault="00553DFA" w:rsidP="00733EDB">
      <w:pPr>
        <w:spacing w:after="0"/>
        <w:rPr>
          <w:rFonts w:ascii="Times New Roman" w:hAnsi="Times New Roman" w:cs="Times New Roman"/>
          <w:sz w:val="24"/>
          <w:szCs w:val="24"/>
          <w:lang w:val="en-US"/>
        </w:rPr>
      </w:pPr>
      <w:r w:rsidRPr="00733EDB">
        <w:rPr>
          <w:rFonts w:ascii="Times New Roman" w:hAnsi="Times New Roman" w:cs="Times New Roman"/>
          <w:sz w:val="24"/>
          <w:szCs w:val="24"/>
          <w:lang w:val="en-US"/>
        </w:rPr>
        <w:t xml:space="preserve">Es geht. – </w:t>
      </w:r>
    </w:p>
    <w:p w:rsidR="00553DFA" w:rsidRPr="00507ACF" w:rsidRDefault="00553DFA" w:rsidP="00733EDB">
      <w:pPr>
        <w:spacing w:after="0"/>
        <w:rPr>
          <w:rFonts w:ascii="Times New Roman" w:hAnsi="Times New Roman" w:cs="Times New Roman"/>
          <w:sz w:val="24"/>
          <w:szCs w:val="24"/>
          <w:lang w:val="en-US"/>
        </w:rPr>
      </w:pPr>
      <w:r w:rsidRPr="00507ACF">
        <w:rPr>
          <w:rFonts w:ascii="Times New Roman" w:hAnsi="Times New Roman" w:cs="Times New Roman"/>
          <w:sz w:val="24"/>
          <w:szCs w:val="24"/>
          <w:lang w:val="en-US"/>
        </w:rPr>
        <w:t>Wie geht es Ihnen? </w:t>
      </w:r>
    </w:p>
    <w:p w:rsidR="00833140" w:rsidRPr="00507ACF" w:rsidRDefault="00833140" w:rsidP="00733EDB">
      <w:pPr>
        <w:spacing w:after="0" w:line="240" w:lineRule="auto"/>
        <w:rPr>
          <w:rFonts w:ascii="Times New Roman" w:eastAsia="Times New Roman" w:hAnsi="Times New Roman" w:cs="Times New Roman"/>
          <w:sz w:val="24"/>
          <w:szCs w:val="24"/>
          <w:lang w:val="en-US" w:eastAsia="ru-RU"/>
        </w:rPr>
      </w:pPr>
    </w:p>
    <w:p w:rsidR="00733EDB" w:rsidRDefault="00C44603" w:rsidP="00733E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Контрольная работа №</w:t>
      </w:r>
      <w:r w:rsidR="003F65CF">
        <w:rPr>
          <w:rFonts w:ascii="Times New Roman" w:hAnsi="Times New Roman" w:cs="Times New Roman"/>
          <w:b/>
          <w:sz w:val="28"/>
          <w:szCs w:val="28"/>
        </w:rPr>
        <w:t xml:space="preserve"> </w:t>
      </w:r>
      <w:r>
        <w:rPr>
          <w:rFonts w:ascii="Times New Roman" w:hAnsi="Times New Roman" w:cs="Times New Roman"/>
          <w:b/>
          <w:sz w:val="28"/>
          <w:szCs w:val="28"/>
        </w:rPr>
        <w:t>2</w:t>
      </w:r>
      <w:r w:rsidR="00733EDB" w:rsidRPr="00A51FAF">
        <w:rPr>
          <w:rFonts w:ascii="Times New Roman" w:hAnsi="Times New Roman" w:cs="Times New Roman"/>
          <w:b/>
          <w:sz w:val="28"/>
          <w:szCs w:val="28"/>
        </w:rPr>
        <w:t xml:space="preserve"> по   дисциплине </w:t>
      </w:r>
      <w:r w:rsidR="00733EDB">
        <w:rPr>
          <w:rFonts w:ascii="Times New Roman" w:hAnsi="Times New Roman" w:cs="Times New Roman"/>
          <w:b/>
          <w:sz w:val="28"/>
          <w:szCs w:val="28"/>
        </w:rPr>
        <w:t xml:space="preserve"> </w:t>
      </w:r>
      <w:r w:rsidR="00733EDB" w:rsidRPr="00A51FAF">
        <w:rPr>
          <w:rFonts w:ascii="Times New Roman" w:hAnsi="Times New Roman" w:cs="Times New Roman"/>
          <w:b/>
          <w:sz w:val="28"/>
          <w:szCs w:val="28"/>
        </w:rPr>
        <w:t xml:space="preserve"> </w:t>
      </w:r>
      <w:r w:rsidR="00733EDB">
        <w:rPr>
          <w:rFonts w:ascii="Times New Roman" w:hAnsi="Times New Roman" w:cs="Times New Roman"/>
          <w:b/>
          <w:sz w:val="28"/>
          <w:szCs w:val="28"/>
        </w:rPr>
        <w:t>ОП.07</w:t>
      </w:r>
      <w:r w:rsidR="00733EDB" w:rsidRPr="00A51FAF">
        <w:rPr>
          <w:rFonts w:ascii="Times New Roman" w:hAnsi="Times New Roman" w:cs="Times New Roman"/>
          <w:b/>
          <w:sz w:val="28"/>
          <w:szCs w:val="28"/>
        </w:rPr>
        <w:t xml:space="preserve"> Иностранный язык </w:t>
      </w:r>
      <w:r w:rsidR="00733EDB">
        <w:rPr>
          <w:rFonts w:ascii="Times New Roman" w:hAnsi="Times New Roman" w:cs="Times New Roman"/>
          <w:b/>
          <w:sz w:val="28"/>
          <w:szCs w:val="28"/>
        </w:rPr>
        <w:t>(</w:t>
      </w:r>
      <w:r w:rsidR="00733EDB" w:rsidRPr="00A51FAF">
        <w:rPr>
          <w:rFonts w:ascii="Times New Roman" w:hAnsi="Times New Roman" w:cs="Times New Roman"/>
          <w:b/>
          <w:sz w:val="28"/>
          <w:szCs w:val="28"/>
        </w:rPr>
        <w:t>в</w:t>
      </w:r>
      <w:r w:rsidR="00733EDB">
        <w:rPr>
          <w:rFonts w:ascii="Times New Roman" w:hAnsi="Times New Roman" w:cs="Times New Roman"/>
          <w:b/>
          <w:sz w:val="28"/>
          <w:szCs w:val="28"/>
        </w:rPr>
        <w:t>торой)</w:t>
      </w:r>
      <w:r w:rsidR="00733EDB" w:rsidRPr="00A51FAF">
        <w:rPr>
          <w:rFonts w:ascii="Times New Roman" w:hAnsi="Times New Roman" w:cs="Times New Roman"/>
          <w:b/>
          <w:sz w:val="28"/>
          <w:szCs w:val="28"/>
        </w:rPr>
        <w:t xml:space="preserve"> </w:t>
      </w:r>
      <w:r>
        <w:rPr>
          <w:rFonts w:ascii="Times New Roman" w:hAnsi="Times New Roman" w:cs="Times New Roman"/>
          <w:b/>
          <w:sz w:val="28"/>
          <w:szCs w:val="28"/>
        </w:rPr>
        <w:t>– 2</w:t>
      </w:r>
      <w:r w:rsidR="00733EDB">
        <w:rPr>
          <w:rFonts w:ascii="Times New Roman" w:hAnsi="Times New Roman" w:cs="Times New Roman"/>
          <w:b/>
          <w:sz w:val="28"/>
          <w:szCs w:val="28"/>
        </w:rPr>
        <w:t>курс</w:t>
      </w:r>
    </w:p>
    <w:p w:rsidR="00F80ED7" w:rsidRPr="00A51FAF" w:rsidRDefault="00F80ED7" w:rsidP="00733E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Вариант 1</w:t>
      </w:r>
    </w:p>
    <w:p w:rsidR="00833140" w:rsidRPr="00733EDB" w:rsidRDefault="00833140" w:rsidP="00733EDB">
      <w:pPr>
        <w:spacing w:after="0" w:line="240" w:lineRule="auto"/>
        <w:rPr>
          <w:rFonts w:ascii="Times New Roman" w:eastAsia="Times New Roman" w:hAnsi="Times New Roman" w:cs="Times New Roman"/>
          <w:sz w:val="24"/>
          <w:szCs w:val="24"/>
          <w:lang w:eastAsia="ru-RU"/>
        </w:rPr>
      </w:pPr>
    </w:p>
    <w:p w:rsidR="00F80ED7" w:rsidRDefault="00F80ED7" w:rsidP="00F80ED7">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3369AE" w:rsidRPr="00211CDF" w:rsidRDefault="003369AE"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Модальные глаголы</w:t>
      </w:r>
    </w:p>
    <w:p w:rsidR="00AF49E0" w:rsidRPr="00211CDF" w:rsidRDefault="00AF49E0"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Глагол. Глаголы сильного и слабого спряжения</w:t>
      </w:r>
    </w:p>
    <w:p w:rsidR="003369AE" w:rsidRPr="00211CDF" w:rsidRDefault="003369AE"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Сложное предложение. Сложносочиненное и сложноподчинённое предложение</w:t>
      </w:r>
    </w:p>
    <w:p w:rsidR="003369AE" w:rsidRPr="00211CDF" w:rsidRDefault="003369AE"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Наречие.</w:t>
      </w:r>
    </w:p>
    <w:p w:rsidR="003369AE" w:rsidRPr="00211CDF" w:rsidRDefault="003369AE"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Употребление</w:t>
      </w:r>
      <w:r w:rsidR="00886130" w:rsidRPr="00211CDF">
        <w:rPr>
          <w:rFonts w:ascii="Times New Roman" w:hAnsi="Times New Roman"/>
          <w:color w:val="000000"/>
          <w:sz w:val="24"/>
          <w:szCs w:val="24"/>
          <w:lang w:eastAsia="ru-RU"/>
        </w:rPr>
        <w:t xml:space="preserve"> глаголов </w:t>
      </w:r>
      <w:r w:rsidR="00886130" w:rsidRPr="00211CDF">
        <w:rPr>
          <w:rFonts w:ascii="Times New Roman" w:hAnsi="Times New Roman"/>
          <w:color w:val="000000"/>
          <w:sz w:val="24"/>
          <w:szCs w:val="24"/>
          <w:lang w:val="en-US" w:eastAsia="ru-RU"/>
        </w:rPr>
        <w:t>haben</w:t>
      </w:r>
      <w:r w:rsidR="00886130" w:rsidRPr="00211CDF">
        <w:rPr>
          <w:rFonts w:ascii="Times New Roman" w:hAnsi="Times New Roman"/>
          <w:color w:val="000000"/>
          <w:sz w:val="24"/>
          <w:szCs w:val="24"/>
          <w:lang w:eastAsia="ru-RU"/>
        </w:rPr>
        <w:t xml:space="preserve">/ </w:t>
      </w:r>
      <w:r w:rsidR="00886130" w:rsidRPr="00211CDF">
        <w:rPr>
          <w:rFonts w:ascii="Times New Roman" w:hAnsi="Times New Roman"/>
          <w:color w:val="000000"/>
          <w:sz w:val="24"/>
          <w:szCs w:val="24"/>
          <w:lang w:val="en-US" w:eastAsia="ru-RU"/>
        </w:rPr>
        <w:t>lassen</w:t>
      </w:r>
      <w:r w:rsidR="00886130" w:rsidRPr="00211CDF">
        <w:rPr>
          <w:rFonts w:ascii="Times New Roman" w:hAnsi="Times New Roman"/>
          <w:color w:val="000000"/>
          <w:sz w:val="24"/>
          <w:szCs w:val="24"/>
          <w:lang w:eastAsia="ru-RU"/>
        </w:rPr>
        <w:t xml:space="preserve">/ </w:t>
      </w:r>
      <w:r w:rsidR="00886130" w:rsidRPr="00211CDF">
        <w:rPr>
          <w:rFonts w:ascii="Times New Roman" w:hAnsi="Times New Roman"/>
          <w:color w:val="000000"/>
          <w:sz w:val="24"/>
          <w:szCs w:val="24"/>
          <w:lang w:val="en-US" w:eastAsia="ru-RU"/>
        </w:rPr>
        <w:t>sein</w:t>
      </w:r>
    </w:p>
    <w:p w:rsidR="00886130" w:rsidRPr="00211CDF" w:rsidRDefault="00886130"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 xml:space="preserve"> Предлоги</w:t>
      </w:r>
    </w:p>
    <w:p w:rsidR="00886130" w:rsidRPr="00211CDF" w:rsidRDefault="00886130"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Временные формы</w:t>
      </w:r>
    </w:p>
    <w:p w:rsidR="00886130" w:rsidRPr="00211CDF" w:rsidRDefault="00886130" w:rsidP="003369AE">
      <w:pPr>
        <w:shd w:val="clear" w:color="auto" w:fill="FFFFFF"/>
        <w:spacing w:after="0" w:line="330" w:lineRule="atLeast"/>
        <w:textAlignment w:val="baseline"/>
        <w:rPr>
          <w:rFonts w:ascii="Times New Roman" w:hAnsi="Times New Roman"/>
          <w:color w:val="000000"/>
          <w:sz w:val="24"/>
          <w:szCs w:val="24"/>
          <w:lang w:eastAsia="ru-RU"/>
        </w:rPr>
      </w:pPr>
      <w:r w:rsidRPr="00211CDF">
        <w:rPr>
          <w:rFonts w:ascii="Times New Roman" w:hAnsi="Times New Roman"/>
          <w:color w:val="000000"/>
          <w:sz w:val="24"/>
          <w:szCs w:val="24"/>
          <w:lang w:eastAsia="ru-RU"/>
        </w:rPr>
        <w:t>Главные и второстепенные члены предложения</w:t>
      </w:r>
    </w:p>
    <w:p w:rsidR="00244EB8" w:rsidRPr="0095684F" w:rsidRDefault="00F80ED7" w:rsidP="009004F3">
      <w:pPr>
        <w:spacing w:before="100" w:beforeAutospacing="1" w:after="100" w:afterAutospacing="1" w:line="240" w:lineRule="auto"/>
        <w:rPr>
          <w:rFonts w:ascii="Times New Roman" w:eastAsia="Times New Roman" w:hAnsi="Times New Roman" w:cs="Times New Roman"/>
          <w:b/>
          <w:sz w:val="24"/>
          <w:szCs w:val="24"/>
          <w:lang w:val="en-US" w:eastAsia="ru-RU"/>
        </w:rPr>
      </w:pPr>
      <w:r w:rsidRPr="00F80ED7">
        <w:rPr>
          <w:rFonts w:ascii="Times New Roman" w:eastAsia="Times New Roman" w:hAnsi="Times New Roman" w:cs="Times New Roman"/>
          <w:b/>
          <w:sz w:val="24"/>
          <w:szCs w:val="24"/>
          <w:lang w:val="en-US" w:eastAsia="ru-RU"/>
        </w:rPr>
        <w:t>I</w:t>
      </w:r>
      <w:r w:rsidR="00244EB8" w:rsidRPr="00F80ED7">
        <w:rPr>
          <w:rFonts w:ascii="Times New Roman" w:eastAsia="Times New Roman" w:hAnsi="Times New Roman" w:cs="Times New Roman"/>
          <w:b/>
          <w:sz w:val="24"/>
          <w:szCs w:val="24"/>
          <w:lang w:eastAsia="ru-RU"/>
        </w:rPr>
        <w:t>. Вставьте вместо пропусков подходящие по смыслу слова.</w:t>
      </w:r>
      <w:r w:rsidR="00244EB8" w:rsidRPr="00244EB8">
        <w:rPr>
          <w:rFonts w:ascii="Times New Roman" w:eastAsia="Times New Roman" w:hAnsi="Times New Roman" w:cs="Times New Roman"/>
          <w:sz w:val="24"/>
          <w:szCs w:val="24"/>
          <w:lang w:eastAsia="ru-RU"/>
        </w:rPr>
        <w:br/>
      </w:r>
      <w:r w:rsidR="00244EB8" w:rsidRPr="00244EB8">
        <w:rPr>
          <w:rFonts w:ascii="Times New Roman" w:eastAsia="Times New Roman" w:hAnsi="Times New Roman" w:cs="Times New Roman"/>
          <w:sz w:val="24"/>
          <w:szCs w:val="24"/>
          <w:lang w:val="en-US" w:eastAsia="ru-RU"/>
        </w:rPr>
        <w:t>Hallo</w:t>
      </w:r>
      <w:r w:rsidR="00244EB8" w:rsidRPr="0095684F">
        <w:rPr>
          <w:rFonts w:ascii="Times New Roman" w:eastAsia="Times New Roman" w:hAnsi="Times New Roman" w:cs="Times New Roman"/>
          <w:sz w:val="24"/>
          <w:szCs w:val="24"/>
          <w:lang w:val="en-US" w:eastAsia="ru-RU"/>
        </w:rPr>
        <w:t xml:space="preserve">, </w:t>
      </w:r>
      <w:r w:rsidR="00244EB8" w:rsidRPr="00244EB8">
        <w:rPr>
          <w:rFonts w:ascii="Times New Roman" w:eastAsia="Times New Roman" w:hAnsi="Times New Roman" w:cs="Times New Roman"/>
          <w:sz w:val="24"/>
          <w:szCs w:val="24"/>
          <w:lang w:val="en-US" w:eastAsia="ru-RU"/>
        </w:rPr>
        <w:t>Freunde</w:t>
      </w:r>
      <w:r w:rsidR="00244EB8" w:rsidRPr="0095684F">
        <w:rPr>
          <w:rFonts w:ascii="Times New Roman" w:eastAsia="Times New Roman" w:hAnsi="Times New Roman" w:cs="Times New Roman"/>
          <w:sz w:val="24"/>
          <w:szCs w:val="24"/>
          <w:lang w:val="en-US" w:eastAsia="ru-RU"/>
        </w:rPr>
        <w:t xml:space="preserve">! </w:t>
      </w:r>
      <w:r w:rsidR="00244EB8" w:rsidRPr="00244EB8">
        <w:rPr>
          <w:rFonts w:ascii="Times New Roman" w:eastAsia="Times New Roman" w:hAnsi="Times New Roman" w:cs="Times New Roman"/>
          <w:sz w:val="24"/>
          <w:szCs w:val="24"/>
          <w:lang w:val="en-US" w:eastAsia="ru-RU"/>
        </w:rPr>
        <w:t>Ich</w:t>
      </w:r>
      <w:r w:rsidR="00244EB8" w:rsidRPr="0095684F">
        <w:rPr>
          <w:rFonts w:ascii="Times New Roman" w:eastAsia="Times New Roman" w:hAnsi="Times New Roman" w:cs="Times New Roman"/>
          <w:sz w:val="24"/>
          <w:szCs w:val="24"/>
          <w:lang w:val="en-US" w:eastAsia="ru-RU"/>
        </w:rPr>
        <w:t xml:space="preserve"> </w:t>
      </w:r>
      <w:r w:rsidR="00244EB8" w:rsidRPr="00244EB8">
        <w:rPr>
          <w:rFonts w:ascii="Times New Roman" w:eastAsia="Times New Roman" w:hAnsi="Times New Roman" w:cs="Times New Roman"/>
          <w:sz w:val="24"/>
          <w:szCs w:val="24"/>
          <w:lang w:val="en-US" w:eastAsia="ru-RU"/>
        </w:rPr>
        <w:t>heisse</w:t>
      </w:r>
      <w:r w:rsidR="00244EB8" w:rsidRPr="0095684F">
        <w:rPr>
          <w:rFonts w:ascii="Times New Roman" w:eastAsia="Times New Roman" w:hAnsi="Times New Roman" w:cs="Times New Roman"/>
          <w:sz w:val="24"/>
          <w:szCs w:val="24"/>
          <w:lang w:val="en-US" w:eastAsia="ru-RU"/>
        </w:rPr>
        <w:t xml:space="preserve"> </w:t>
      </w:r>
      <w:r w:rsidR="00244EB8" w:rsidRPr="00244EB8">
        <w:rPr>
          <w:rFonts w:ascii="Times New Roman" w:eastAsia="Times New Roman" w:hAnsi="Times New Roman" w:cs="Times New Roman"/>
          <w:sz w:val="24"/>
          <w:szCs w:val="24"/>
          <w:lang w:val="en-US" w:eastAsia="ru-RU"/>
        </w:rPr>
        <w:t>Oleg</w:t>
      </w:r>
      <w:r w:rsidR="00244EB8" w:rsidRPr="0095684F">
        <w:rPr>
          <w:rFonts w:ascii="Times New Roman" w:eastAsia="Times New Roman" w:hAnsi="Times New Roman" w:cs="Times New Roman"/>
          <w:sz w:val="24"/>
          <w:szCs w:val="24"/>
          <w:lang w:val="en-US" w:eastAsia="ru-RU"/>
        </w:rPr>
        <w:t xml:space="preserve"> </w:t>
      </w:r>
      <w:r w:rsidR="00244EB8" w:rsidRPr="00244EB8">
        <w:rPr>
          <w:rFonts w:ascii="Times New Roman" w:eastAsia="Times New Roman" w:hAnsi="Times New Roman" w:cs="Times New Roman"/>
          <w:sz w:val="24"/>
          <w:szCs w:val="24"/>
          <w:lang w:val="en-US" w:eastAsia="ru-RU"/>
        </w:rPr>
        <w:t>Petrow</w:t>
      </w:r>
      <w:r w:rsidR="00244EB8" w:rsidRPr="0095684F">
        <w:rPr>
          <w:rFonts w:ascii="Times New Roman" w:eastAsia="Times New Roman" w:hAnsi="Times New Roman" w:cs="Times New Roman"/>
          <w:sz w:val="24"/>
          <w:szCs w:val="24"/>
          <w:lang w:val="en-US" w:eastAsia="ru-RU"/>
        </w:rPr>
        <w:t xml:space="preserve">. </w:t>
      </w:r>
      <w:r w:rsidR="00244EB8" w:rsidRPr="00244EB8">
        <w:rPr>
          <w:rFonts w:ascii="Times New Roman" w:eastAsia="Times New Roman" w:hAnsi="Times New Roman" w:cs="Times New Roman"/>
          <w:sz w:val="24"/>
          <w:szCs w:val="24"/>
          <w:lang w:val="en-US" w:eastAsia="ru-RU"/>
        </w:rPr>
        <w:t>Ich</w:t>
      </w:r>
      <w:r w:rsidR="00244EB8" w:rsidRPr="0095684F">
        <w:rPr>
          <w:rFonts w:ascii="Times New Roman" w:eastAsia="Times New Roman" w:hAnsi="Times New Roman" w:cs="Times New Roman"/>
          <w:sz w:val="24"/>
          <w:szCs w:val="24"/>
          <w:lang w:val="en-US" w:eastAsia="ru-RU"/>
        </w:rPr>
        <w:t xml:space="preserve"> </w:t>
      </w:r>
      <w:r w:rsidR="00244EB8" w:rsidRPr="00244EB8">
        <w:rPr>
          <w:rFonts w:ascii="Times New Roman" w:eastAsia="Times New Roman" w:hAnsi="Times New Roman" w:cs="Times New Roman"/>
          <w:sz w:val="24"/>
          <w:szCs w:val="24"/>
          <w:lang w:val="en-US" w:eastAsia="ru-RU"/>
        </w:rPr>
        <w:t>bin</w:t>
      </w:r>
      <w:r w:rsidR="00244EB8" w:rsidRPr="0095684F">
        <w:rPr>
          <w:rFonts w:ascii="Times New Roman" w:eastAsia="Times New Roman" w:hAnsi="Times New Roman" w:cs="Times New Roman"/>
          <w:sz w:val="24"/>
          <w:szCs w:val="24"/>
          <w:lang w:val="en-US" w:eastAsia="ru-RU"/>
        </w:rPr>
        <w:t xml:space="preserve"> 16</w:t>
      </w:r>
      <w:r w:rsidR="00244EB8" w:rsidRPr="00244EB8">
        <w:rPr>
          <w:rFonts w:ascii="Times New Roman" w:eastAsia="Times New Roman" w:hAnsi="Times New Roman" w:cs="Times New Roman"/>
          <w:sz w:val="24"/>
          <w:szCs w:val="24"/>
          <w:lang w:val="en-US" w:eastAsia="ru-RU"/>
        </w:rPr>
        <w:t>________</w:t>
      </w:r>
      <w:proofErr w:type="gramStart"/>
      <w:r w:rsidR="00244EB8" w:rsidRPr="00244EB8">
        <w:rPr>
          <w:rFonts w:ascii="Times New Roman" w:eastAsia="Times New Roman" w:hAnsi="Times New Roman" w:cs="Times New Roman"/>
          <w:sz w:val="24"/>
          <w:szCs w:val="24"/>
          <w:lang w:val="en-US" w:eastAsia="ru-RU"/>
        </w:rPr>
        <w:t>_(</w:t>
      </w:r>
      <w:proofErr w:type="gramEnd"/>
      <w:r w:rsidR="00244EB8" w:rsidRPr="00244EB8">
        <w:rPr>
          <w:rFonts w:ascii="Times New Roman" w:eastAsia="Times New Roman" w:hAnsi="Times New Roman" w:cs="Times New Roman"/>
          <w:sz w:val="24"/>
          <w:szCs w:val="24"/>
          <w:lang w:val="en-US" w:eastAsia="ru-RU"/>
        </w:rPr>
        <w:t>1). Ich wohne in Podolsk. Ich bin Student und studiere Padagogik. Ich habe einen Freund. Mein Freund______</w:t>
      </w:r>
      <w:proofErr w:type="gramStart"/>
      <w:r w:rsidR="00244EB8" w:rsidRPr="00244EB8">
        <w:rPr>
          <w:rFonts w:ascii="Times New Roman" w:eastAsia="Times New Roman" w:hAnsi="Times New Roman" w:cs="Times New Roman"/>
          <w:sz w:val="24"/>
          <w:szCs w:val="24"/>
          <w:lang w:val="en-US" w:eastAsia="ru-RU"/>
        </w:rPr>
        <w:t>_(</w:t>
      </w:r>
      <w:proofErr w:type="gramEnd"/>
      <w:r w:rsidR="00244EB8" w:rsidRPr="00244EB8">
        <w:rPr>
          <w:rFonts w:ascii="Times New Roman" w:eastAsia="Times New Roman" w:hAnsi="Times New Roman" w:cs="Times New Roman"/>
          <w:sz w:val="24"/>
          <w:szCs w:val="24"/>
          <w:lang w:val="en-US" w:eastAsia="ru-RU"/>
        </w:rPr>
        <w:t>2) viel Sport. Das ist_______</w:t>
      </w:r>
      <w:proofErr w:type="gramStart"/>
      <w:r w:rsidR="00244EB8" w:rsidRPr="00244EB8">
        <w:rPr>
          <w:rFonts w:ascii="Times New Roman" w:eastAsia="Times New Roman" w:hAnsi="Times New Roman" w:cs="Times New Roman"/>
          <w:sz w:val="24"/>
          <w:szCs w:val="24"/>
          <w:lang w:val="en-US" w:eastAsia="ru-RU"/>
        </w:rPr>
        <w:t>_(</w:t>
      </w:r>
      <w:proofErr w:type="gramEnd"/>
      <w:r w:rsidR="00244EB8" w:rsidRPr="00244EB8">
        <w:rPr>
          <w:rFonts w:ascii="Times New Roman" w:eastAsia="Times New Roman" w:hAnsi="Times New Roman" w:cs="Times New Roman"/>
          <w:sz w:val="24"/>
          <w:szCs w:val="24"/>
          <w:lang w:val="en-US" w:eastAsia="ru-RU"/>
        </w:rPr>
        <w:t xml:space="preserve">3). </w:t>
      </w:r>
    </w:p>
    <w:p w:rsidR="00244EB8" w:rsidRPr="00244EB8" w:rsidRDefault="00244EB8" w:rsidP="009004F3">
      <w:pPr>
        <w:spacing w:before="100" w:beforeAutospacing="1" w:after="100" w:afterAutospacing="1"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Ich habe auch eine Familie. Mein Vater ist Arbeiter__________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4). Meine Mutter arbeitet auch. Sie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Dolmetscherin. Ich habe Geschwister: einen Bruder und eine Schwester. Mein Bruder heisst Sergej. Er ist_________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5). Seine Frau heisst Lena. Sie studiert. Sergej und Lena_______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6) keine Kinder. Meine Schwester Irina lernt noch. Sie lernt sehr gut. Irina lernt fleissig Deutsch. Sie will Deutschlehrerin 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7). Sie studiert die Grammatik und_______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8) alle Ubungen. Sie lernt die Worter und liest_____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9) den Text. Unsere Mutter 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10) ihrer Tochter sehr gern. Sie schenkt Irina zwei Kasseten “Deutsch fur Auslander”. 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11) der Mutter freut Irina sehr. Sie hort die Kassette und_______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12) den Dialog. </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Meine Familie wohnt auch in Podolsk. Darf ich Sie________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13) einladen? Hier ist meine_________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14): Parkstrasse, 15. Das ist nicht______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15) von hier, 10 Minuten_______(16). Kommen Sie bald! Auf Wiedersehen!</w:t>
      </w:r>
      <w:r w:rsidRPr="00244EB8">
        <w:rPr>
          <w:rFonts w:ascii="Times New Roman" w:eastAsia="Times New Roman" w:hAnsi="Times New Roman" w:cs="Times New Roman"/>
          <w:sz w:val="24"/>
          <w:szCs w:val="24"/>
          <w:lang w:val="en-US" w:eastAsia="ru-RU"/>
        </w:rPr>
        <w:br/>
      </w:r>
      <w:r w:rsidRPr="00244EB8">
        <w:rPr>
          <w:rFonts w:ascii="Times New Roman" w:eastAsia="Times New Roman" w:hAnsi="Times New Roman" w:cs="Times New Roman"/>
          <w:sz w:val="24"/>
          <w:szCs w:val="24"/>
          <w:lang w:val="en-US" w:eastAsia="ru-RU"/>
        </w:rPr>
        <w:br/>
        <w:t>1. a) von Beruf; b) nach Berlin; c) Jahre alt; d) zu Besuch.</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spielt; b) treibt; c) liebt; d) studiert.</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3.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gern; b) gesund; c) ledig; d) faul.</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4. a) von Beruf; b) nach Berlin; c) zu Fuss; d) zu Besuch.</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ledig; b) verheiratet; c) bald; d) gern.</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6.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lieben; b) sind; c) werden; d) haben.</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7.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haben; b) werden; c) studieren; d) sprechen.</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8.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macht; b) spricht; c) arbeitet; d) sagt.</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9. a) die Kassette; b) das Geschenk; c) den Text; d) die Musik.</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10.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sagt; b) macht; c) sieht; d) hilft.</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11. a) die Ubung; b) das Geschenk; c) die Aufgabe; d) die Worter.</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ubt; b) macht; c) sagt; d) nimmt.</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13. a) von Beruf; b) nach Berlin; c) Jahre alt; d) zu Besuch.</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14.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Haltestelle; b) Adresse; c) Strasse; d) Familie.</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da; b) weit; c) laut; d) immer.</w:t>
      </w:r>
    </w:p>
    <w:p w:rsidR="00244EB8" w:rsidRPr="00244EB8" w:rsidRDefault="00244EB8"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lastRenderedPageBreak/>
        <w:t xml:space="preserve">16.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um neun Uhr; b) zu Fuss; c) zu Besuch; d) von Beruf.</w:t>
      </w:r>
    </w:p>
    <w:p w:rsidR="00AF49E0" w:rsidRDefault="003369AE" w:rsidP="00AF49E0">
      <w:pPr>
        <w:pStyle w:val="c1"/>
        <w:spacing w:before="0" w:beforeAutospacing="0" w:after="0" w:afterAutospacing="0"/>
        <w:rPr>
          <w:rStyle w:val="c4"/>
          <w:b/>
        </w:rPr>
      </w:pPr>
      <w:r>
        <w:rPr>
          <w:rStyle w:val="c4"/>
          <w:b/>
          <w:lang w:val="en-US"/>
        </w:rPr>
        <w:t>II</w:t>
      </w:r>
      <w:r w:rsidRPr="003369AE">
        <w:rPr>
          <w:rStyle w:val="c4"/>
          <w:b/>
        </w:rPr>
        <w:t xml:space="preserve">.Составьте </w:t>
      </w:r>
      <w:r w:rsidR="001828A6" w:rsidRPr="003369AE">
        <w:rPr>
          <w:rStyle w:val="c4"/>
          <w:b/>
        </w:rPr>
        <w:t>сложно</w:t>
      </w:r>
      <w:r w:rsidR="001828A6">
        <w:rPr>
          <w:rStyle w:val="c4"/>
          <w:b/>
        </w:rPr>
        <w:t xml:space="preserve">подчинённое определительное </w:t>
      </w:r>
      <w:r w:rsidR="001828A6" w:rsidRPr="003369AE">
        <w:rPr>
          <w:rStyle w:val="c4"/>
          <w:b/>
        </w:rPr>
        <w:t>предложение</w:t>
      </w:r>
      <w:r>
        <w:rPr>
          <w:rStyle w:val="c4"/>
          <w:b/>
        </w:rPr>
        <w:t>, используя союзы (</w:t>
      </w:r>
      <w:r>
        <w:rPr>
          <w:rStyle w:val="c4"/>
          <w:b/>
          <w:lang w:val="en-US"/>
        </w:rPr>
        <w:t>die</w:t>
      </w:r>
      <w:r w:rsidRPr="003369AE">
        <w:rPr>
          <w:rStyle w:val="c4"/>
          <w:b/>
        </w:rPr>
        <w:t>,</w:t>
      </w:r>
      <w:r>
        <w:rPr>
          <w:rStyle w:val="c4"/>
          <w:b/>
        </w:rPr>
        <w:t xml:space="preserve"> </w:t>
      </w:r>
      <w:r>
        <w:rPr>
          <w:rStyle w:val="c4"/>
          <w:b/>
          <w:lang w:val="en-US"/>
        </w:rPr>
        <w:t>der</w:t>
      </w:r>
      <w:r w:rsidRPr="003369AE">
        <w:rPr>
          <w:rStyle w:val="c4"/>
          <w:b/>
        </w:rPr>
        <w:t xml:space="preserve">, </w:t>
      </w:r>
      <w:r>
        <w:rPr>
          <w:rStyle w:val="c4"/>
          <w:b/>
          <w:lang w:val="en-US"/>
        </w:rPr>
        <w:t>das</w:t>
      </w:r>
      <w:r>
        <w:rPr>
          <w:rStyle w:val="c4"/>
          <w:b/>
        </w:rPr>
        <w:t>)</w:t>
      </w:r>
    </w:p>
    <w:p w:rsidR="003369AE" w:rsidRPr="0095684F" w:rsidRDefault="003369AE" w:rsidP="00AF49E0">
      <w:pPr>
        <w:pStyle w:val="c1"/>
        <w:spacing w:before="0" w:beforeAutospacing="0" w:after="0" w:afterAutospacing="0"/>
        <w:rPr>
          <w:b/>
          <w:lang w:val="en-US"/>
        </w:rPr>
      </w:pPr>
      <w:r w:rsidRPr="003369AE">
        <w:rPr>
          <w:lang w:val="en-US"/>
        </w:rPr>
        <w:t xml:space="preserve">1. Wo ist das </w:t>
      </w:r>
      <w:proofErr w:type="gramStart"/>
      <w:r w:rsidRPr="003369AE">
        <w:rPr>
          <w:lang w:val="en-US"/>
        </w:rPr>
        <w:t>Telegramm, …</w:t>
      </w:r>
      <w:proofErr w:type="gramEnd"/>
      <w:r w:rsidRPr="003369AE">
        <w:rPr>
          <w:lang w:val="en-US"/>
        </w:rPr>
        <w:t xml:space="preserve"> heute morgen eintraf?</w:t>
      </w:r>
    </w:p>
    <w:p w:rsidR="003369AE" w:rsidRPr="003369AE" w:rsidRDefault="003369AE" w:rsidP="00AF49E0">
      <w:pPr>
        <w:spacing w:after="0" w:line="240" w:lineRule="auto"/>
        <w:rPr>
          <w:rFonts w:ascii="Times New Roman" w:eastAsia="Times New Roman" w:hAnsi="Times New Roman" w:cs="Times New Roman"/>
          <w:sz w:val="24"/>
          <w:szCs w:val="24"/>
          <w:lang w:val="en-US" w:eastAsia="ru-RU"/>
        </w:rPr>
      </w:pPr>
      <w:r w:rsidRPr="003369AE">
        <w:rPr>
          <w:rFonts w:ascii="Times New Roman" w:eastAsia="Times New Roman" w:hAnsi="Times New Roman" w:cs="Times New Roman"/>
          <w:sz w:val="24"/>
          <w:szCs w:val="24"/>
          <w:lang w:val="en-US" w:eastAsia="ru-RU"/>
        </w:rPr>
        <w:t xml:space="preserve">2. Der </w:t>
      </w:r>
      <w:proofErr w:type="gramStart"/>
      <w:r w:rsidRPr="003369AE">
        <w:rPr>
          <w:rFonts w:ascii="Times New Roman" w:eastAsia="Times New Roman" w:hAnsi="Times New Roman" w:cs="Times New Roman"/>
          <w:sz w:val="24"/>
          <w:szCs w:val="24"/>
          <w:lang w:val="en-US" w:eastAsia="ru-RU"/>
        </w:rPr>
        <w:t>Zug, …</w:t>
      </w:r>
      <w:proofErr w:type="gramEnd"/>
      <w:r w:rsidRPr="003369AE">
        <w:rPr>
          <w:rFonts w:ascii="Times New Roman" w:eastAsia="Times New Roman" w:hAnsi="Times New Roman" w:cs="Times New Roman"/>
          <w:sz w:val="24"/>
          <w:szCs w:val="24"/>
          <w:lang w:val="en-US" w:eastAsia="ru-RU"/>
        </w:rPr>
        <w:t xml:space="preserve"> morgens als erster abfährt, ist meist leer.</w:t>
      </w:r>
    </w:p>
    <w:p w:rsidR="003369AE" w:rsidRPr="003369AE" w:rsidRDefault="003369AE" w:rsidP="00AF49E0">
      <w:pPr>
        <w:spacing w:after="0" w:line="240" w:lineRule="auto"/>
        <w:rPr>
          <w:rFonts w:ascii="Times New Roman" w:eastAsia="Times New Roman" w:hAnsi="Times New Roman" w:cs="Times New Roman"/>
          <w:sz w:val="24"/>
          <w:szCs w:val="24"/>
          <w:lang w:val="en-US" w:eastAsia="ru-RU"/>
        </w:rPr>
      </w:pPr>
      <w:r w:rsidRPr="003369AE">
        <w:rPr>
          <w:rFonts w:ascii="Times New Roman" w:eastAsia="Times New Roman" w:hAnsi="Times New Roman" w:cs="Times New Roman"/>
          <w:sz w:val="24"/>
          <w:szCs w:val="24"/>
          <w:lang w:val="en-US" w:eastAsia="ru-RU"/>
        </w:rPr>
        <w:t xml:space="preserve">3. Die </w:t>
      </w:r>
      <w:proofErr w:type="gramStart"/>
      <w:r w:rsidRPr="003369AE">
        <w:rPr>
          <w:rFonts w:ascii="Times New Roman" w:eastAsia="Times New Roman" w:hAnsi="Times New Roman" w:cs="Times New Roman"/>
          <w:sz w:val="24"/>
          <w:szCs w:val="24"/>
          <w:lang w:val="en-US" w:eastAsia="ru-RU"/>
        </w:rPr>
        <w:t>Geschichte, …</w:t>
      </w:r>
      <w:proofErr w:type="gramEnd"/>
      <w:r w:rsidRPr="003369AE">
        <w:rPr>
          <w:rFonts w:ascii="Times New Roman" w:eastAsia="Times New Roman" w:hAnsi="Times New Roman" w:cs="Times New Roman"/>
          <w:sz w:val="24"/>
          <w:szCs w:val="24"/>
          <w:lang w:val="en-US" w:eastAsia="ru-RU"/>
        </w:rPr>
        <w:t xml:space="preserve"> mein Kollege mir heute erzählte, hatte ich schon dreimal gehört.</w:t>
      </w:r>
    </w:p>
    <w:p w:rsidR="003369AE" w:rsidRPr="003369AE" w:rsidRDefault="003369AE" w:rsidP="00AF49E0">
      <w:pPr>
        <w:spacing w:after="0" w:line="240" w:lineRule="auto"/>
        <w:rPr>
          <w:rFonts w:ascii="Times New Roman" w:eastAsia="Times New Roman" w:hAnsi="Times New Roman" w:cs="Times New Roman"/>
          <w:sz w:val="24"/>
          <w:szCs w:val="24"/>
          <w:lang w:val="en-US" w:eastAsia="ru-RU"/>
        </w:rPr>
      </w:pPr>
      <w:r w:rsidRPr="003369AE">
        <w:rPr>
          <w:rFonts w:ascii="Times New Roman" w:eastAsia="Times New Roman" w:hAnsi="Times New Roman" w:cs="Times New Roman"/>
          <w:sz w:val="24"/>
          <w:szCs w:val="24"/>
          <w:lang w:val="en-US" w:eastAsia="ru-RU"/>
        </w:rPr>
        <w:t xml:space="preserve">4. Dieses neue </w:t>
      </w:r>
      <w:proofErr w:type="gramStart"/>
      <w:r w:rsidRPr="003369AE">
        <w:rPr>
          <w:rFonts w:ascii="Times New Roman" w:eastAsia="Times New Roman" w:hAnsi="Times New Roman" w:cs="Times New Roman"/>
          <w:sz w:val="24"/>
          <w:szCs w:val="24"/>
          <w:lang w:val="en-US" w:eastAsia="ru-RU"/>
        </w:rPr>
        <w:t>Buch, …</w:t>
      </w:r>
      <w:proofErr w:type="gramEnd"/>
      <w:r w:rsidRPr="003369AE">
        <w:rPr>
          <w:rFonts w:ascii="Times New Roman" w:eastAsia="Times New Roman" w:hAnsi="Times New Roman" w:cs="Times New Roman"/>
          <w:sz w:val="24"/>
          <w:szCs w:val="24"/>
          <w:lang w:val="en-US" w:eastAsia="ru-RU"/>
        </w:rPr>
        <w:t xml:space="preserve"> gerade erschien, ist leider nicht zu kaufen.</w:t>
      </w:r>
    </w:p>
    <w:p w:rsidR="003369AE" w:rsidRPr="003369AE" w:rsidRDefault="003369AE" w:rsidP="00AF49E0">
      <w:pPr>
        <w:spacing w:after="0" w:line="240" w:lineRule="auto"/>
        <w:rPr>
          <w:rFonts w:ascii="Times New Roman" w:eastAsia="Times New Roman" w:hAnsi="Times New Roman" w:cs="Times New Roman"/>
          <w:sz w:val="24"/>
          <w:szCs w:val="24"/>
          <w:lang w:val="en-US" w:eastAsia="ru-RU"/>
        </w:rPr>
      </w:pPr>
      <w:r w:rsidRPr="003369AE">
        <w:rPr>
          <w:rFonts w:ascii="Times New Roman" w:eastAsia="Times New Roman" w:hAnsi="Times New Roman" w:cs="Times New Roman"/>
          <w:sz w:val="24"/>
          <w:szCs w:val="24"/>
          <w:lang w:val="en-US" w:eastAsia="ru-RU"/>
        </w:rPr>
        <w:t xml:space="preserve">5. Die </w:t>
      </w:r>
      <w:proofErr w:type="gramStart"/>
      <w:r w:rsidRPr="003369AE">
        <w:rPr>
          <w:rFonts w:ascii="Times New Roman" w:eastAsia="Times New Roman" w:hAnsi="Times New Roman" w:cs="Times New Roman"/>
          <w:sz w:val="24"/>
          <w:szCs w:val="24"/>
          <w:lang w:val="en-US" w:eastAsia="ru-RU"/>
        </w:rPr>
        <w:t>Kleinigkeiten, …</w:t>
      </w:r>
      <w:proofErr w:type="gramEnd"/>
      <w:r w:rsidRPr="003369AE">
        <w:rPr>
          <w:rFonts w:ascii="Times New Roman" w:eastAsia="Times New Roman" w:hAnsi="Times New Roman" w:cs="Times New Roman"/>
          <w:sz w:val="24"/>
          <w:szCs w:val="24"/>
          <w:lang w:val="en-US" w:eastAsia="ru-RU"/>
        </w:rPr>
        <w:t xml:space="preserve"> wir uns gekauft haben, gefielen unseren Eltern überhaupt nicht.</w:t>
      </w:r>
    </w:p>
    <w:p w:rsidR="003369AE" w:rsidRPr="003369AE" w:rsidRDefault="003369AE" w:rsidP="00AF49E0">
      <w:pPr>
        <w:spacing w:after="0" w:line="240" w:lineRule="auto"/>
        <w:rPr>
          <w:rFonts w:ascii="Times New Roman" w:eastAsia="Times New Roman" w:hAnsi="Times New Roman" w:cs="Times New Roman"/>
          <w:sz w:val="24"/>
          <w:szCs w:val="24"/>
          <w:lang w:val="en-US" w:eastAsia="ru-RU"/>
        </w:rPr>
      </w:pPr>
      <w:r w:rsidRPr="003369AE">
        <w:rPr>
          <w:rFonts w:ascii="Times New Roman" w:eastAsia="Times New Roman" w:hAnsi="Times New Roman" w:cs="Times New Roman"/>
          <w:sz w:val="24"/>
          <w:szCs w:val="24"/>
          <w:lang w:val="en-US" w:eastAsia="ru-RU"/>
        </w:rPr>
        <w:t xml:space="preserve">6. Mein </w:t>
      </w:r>
      <w:proofErr w:type="gramStart"/>
      <w:r w:rsidRPr="003369AE">
        <w:rPr>
          <w:rFonts w:ascii="Times New Roman" w:eastAsia="Times New Roman" w:hAnsi="Times New Roman" w:cs="Times New Roman"/>
          <w:sz w:val="24"/>
          <w:szCs w:val="24"/>
          <w:lang w:val="en-US" w:eastAsia="ru-RU"/>
        </w:rPr>
        <w:t>Freund, …</w:t>
      </w:r>
      <w:proofErr w:type="gramEnd"/>
      <w:r w:rsidRPr="003369AE">
        <w:rPr>
          <w:rFonts w:ascii="Times New Roman" w:eastAsia="Times New Roman" w:hAnsi="Times New Roman" w:cs="Times New Roman"/>
          <w:sz w:val="24"/>
          <w:szCs w:val="24"/>
          <w:lang w:val="en-US" w:eastAsia="ru-RU"/>
        </w:rPr>
        <w:t xml:space="preserve"> ich im Englischen geholfen habe, legt bald die Prüfung ab.</w:t>
      </w:r>
    </w:p>
    <w:p w:rsidR="003369AE" w:rsidRPr="003369AE" w:rsidRDefault="003369AE" w:rsidP="00AF49E0">
      <w:pPr>
        <w:spacing w:after="0" w:line="240" w:lineRule="auto"/>
        <w:rPr>
          <w:rFonts w:ascii="Times New Roman" w:eastAsia="Times New Roman" w:hAnsi="Times New Roman" w:cs="Times New Roman"/>
          <w:sz w:val="24"/>
          <w:szCs w:val="24"/>
          <w:lang w:val="en-US" w:eastAsia="ru-RU"/>
        </w:rPr>
      </w:pPr>
      <w:r w:rsidRPr="003369AE">
        <w:rPr>
          <w:rFonts w:ascii="Times New Roman" w:eastAsia="Times New Roman" w:hAnsi="Times New Roman" w:cs="Times New Roman"/>
          <w:sz w:val="24"/>
          <w:szCs w:val="24"/>
          <w:lang w:val="en-US" w:eastAsia="ru-RU"/>
        </w:rPr>
        <w:t xml:space="preserve">7. Das ist der </w:t>
      </w:r>
      <w:proofErr w:type="gramStart"/>
      <w:r w:rsidRPr="003369AE">
        <w:rPr>
          <w:rFonts w:ascii="Times New Roman" w:eastAsia="Times New Roman" w:hAnsi="Times New Roman" w:cs="Times New Roman"/>
          <w:sz w:val="24"/>
          <w:szCs w:val="24"/>
          <w:lang w:val="en-US" w:eastAsia="ru-RU"/>
        </w:rPr>
        <w:t>Lehrer, …</w:t>
      </w:r>
      <w:proofErr w:type="gramEnd"/>
      <w:r w:rsidRPr="003369AE">
        <w:rPr>
          <w:rFonts w:ascii="Times New Roman" w:eastAsia="Times New Roman" w:hAnsi="Times New Roman" w:cs="Times New Roman"/>
          <w:sz w:val="24"/>
          <w:szCs w:val="24"/>
          <w:lang w:val="en-US" w:eastAsia="ru-RU"/>
        </w:rPr>
        <w:t xml:space="preserve"> so gut Gedichte rezetieren kann.</w:t>
      </w:r>
    </w:p>
    <w:p w:rsidR="00F80ED7" w:rsidRPr="00507ACF" w:rsidRDefault="00F80ED7" w:rsidP="00AF49E0">
      <w:pPr>
        <w:spacing w:after="0" w:line="240" w:lineRule="auto"/>
        <w:rPr>
          <w:rFonts w:ascii="Times New Roman" w:eastAsia="Times New Roman" w:hAnsi="Times New Roman" w:cs="Times New Roman"/>
          <w:sz w:val="24"/>
          <w:szCs w:val="24"/>
          <w:lang w:eastAsia="ru-RU"/>
        </w:rPr>
      </w:pPr>
      <w:r w:rsidRPr="00F80ED7">
        <w:rPr>
          <w:rFonts w:ascii="Times New Roman" w:eastAsia="Times New Roman" w:hAnsi="Times New Roman" w:cs="Times New Roman"/>
          <w:b/>
          <w:sz w:val="24"/>
          <w:szCs w:val="24"/>
          <w:lang w:val="en-US" w:eastAsia="ru-RU"/>
        </w:rPr>
        <w:t>I</w:t>
      </w:r>
      <w:r w:rsidRPr="00F80ED7">
        <w:rPr>
          <w:rFonts w:ascii="Times New Roman" w:eastAsia="Times New Roman" w:hAnsi="Times New Roman" w:cs="Times New Roman"/>
          <w:b/>
          <w:sz w:val="24"/>
          <w:szCs w:val="24"/>
          <w:lang w:eastAsia="ru-RU"/>
        </w:rPr>
        <w:t>II. Подчеркните главные члены предложения.</w:t>
      </w:r>
      <w:r w:rsidRPr="00F80ED7">
        <w:rPr>
          <w:rFonts w:ascii="Times New Roman" w:eastAsia="Times New Roman" w:hAnsi="Times New Roman" w:cs="Times New Roman"/>
          <w:b/>
          <w:sz w:val="24"/>
          <w:szCs w:val="24"/>
          <w:lang w:eastAsia="ru-RU"/>
        </w:rPr>
        <w:br/>
      </w:r>
      <w:r w:rsidRPr="00244EB8">
        <w:rPr>
          <w:rFonts w:ascii="Times New Roman" w:eastAsia="Times New Roman" w:hAnsi="Times New Roman" w:cs="Times New Roman"/>
          <w:sz w:val="24"/>
          <w:szCs w:val="24"/>
          <w:lang w:val="en-US" w:eastAsia="ru-RU"/>
        </w:rPr>
        <w:t>1. Dieses Geschenk freut das Kind.</w:t>
      </w:r>
      <w:r w:rsidRPr="00244EB8">
        <w:rPr>
          <w:rFonts w:ascii="Times New Roman" w:eastAsia="Times New Roman" w:hAnsi="Times New Roman" w:cs="Times New Roman"/>
          <w:sz w:val="24"/>
          <w:szCs w:val="24"/>
          <w:lang w:val="en-US" w:eastAsia="ru-RU"/>
        </w:rPr>
        <w:br/>
        <w:t>2. Wann fahren Sie nach Hamburg</w:t>
      </w:r>
      <w:proofErr w:type="gramStart"/>
      <w:r w:rsidRPr="00244EB8">
        <w:rPr>
          <w:rFonts w:ascii="Times New Roman" w:eastAsia="Times New Roman" w:hAnsi="Times New Roman" w:cs="Times New Roman"/>
          <w:sz w:val="24"/>
          <w:szCs w:val="24"/>
          <w:lang w:val="en-US" w:eastAsia="ru-RU"/>
        </w:rPr>
        <w:t>?.</w:t>
      </w:r>
      <w:proofErr w:type="gramEnd"/>
      <w:r w:rsidRPr="00244EB8">
        <w:rPr>
          <w:rFonts w:ascii="Times New Roman" w:eastAsia="Times New Roman" w:hAnsi="Times New Roman" w:cs="Times New Roman"/>
          <w:sz w:val="24"/>
          <w:szCs w:val="24"/>
          <w:lang w:val="en-US" w:eastAsia="ru-RU"/>
        </w:rPr>
        <w:br/>
        <w:t>3. Ich danke meiner Mutter fur das Geschenk.</w:t>
      </w:r>
      <w:r w:rsidRPr="00244EB8">
        <w:rPr>
          <w:rFonts w:ascii="Times New Roman" w:eastAsia="Times New Roman" w:hAnsi="Times New Roman" w:cs="Times New Roman"/>
          <w:sz w:val="24"/>
          <w:szCs w:val="24"/>
          <w:lang w:val="en-US" w:eastAsia="ru-RU"/>
        </w:rPr>
        <w:br/>
        <w:t xml:space="preserve">4. Am Montag haben wir nicht viel </w:t>
      </w:r>
      <w:proofErr w:type="gramStart"/>
      <w:r w:rsidRPr="00244EB8">
        <w:rPr>
          <w:rFonts w:ascii="Times New Roman" w:eastAsia="Times New Roman" w:hAnsi="Times New Roman" w:cs="Times New Roman"/>
          <w:sz w:val="24"/>
          <w:szCs w:val="24"/>
          <w:lang w:val="en-US" w:eastAsia="ru-RU"/>
        </w:rPr>
        <w:t>Zeit.</w:t>
      </w:r>
      <w:proofErr w:type="gramEnd"/>
      <w:r w:rsidRPr="00244EB8">
        <w:rPr>
          <w:rFonts w:ascii="Times New Roman" w:eastAsia="Times New Roman" w:hAnsi="Times New Roman" w:cs="Times New Roman"/>
          <w:sz w:val="24"/>
          <w:szCs w:val="24"/>
          <w:lang w:val="en-US" w:eastAsia="ru-RU"/>
        </w:rPr>
        <w:br/>
        <w:t>5. Helft</w:t>
      </w:r>
      <w:r w:rsidRPr="00507ACF">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ihr</w:t>
      </w:r>
      <w:r w:rsidRPr="00507ACF">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euren</w:t>
      </w:r>
      <w:r w:rsidRPr="00507ACF">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Eltern</w:t>
      </w:r>
      <w:r w:rsidRPr="00507ACF">
        <w:rPr>
          <w:rFonts w:ascii="Times New Roman" w:eastAsia="Times New Roman" w:hAnsi="Times New Roman" w:cs="Times New Roman"/>
          <w:sz w:val="24"/>
          <w:szCs w:val="24"/>
          <w:lang w:eastAsia="ru-RU"/>
        </w:rPr>
        <w:t>?</w:t>
      </w:r>
    </w:p>
    <w:p w:rsidR="00F80ED7" w:rsidRPr="00491E1C" w:rsidRDefault="00F80ED7" w:rsidP="00AF49E0">
      <w:pPr>
        <w:spacing w:after="0"/>
        <w:jc w:val="both"/>
        <w:rPr>
          <w:rFonts w:ascii="Times New Roman" w:eastAsia="Times New Roman" w:hAnsi="Times New Roman" w:cs="Times New Roman"/>
          <w:sz w:val="24"/>
          <w:szCs w:val="24"/>
          <w:lang w:eastAsia="ru-RU"/>
        </w:rPr>
      </w:pPr>
      <w:r w:rsidRPr="0095684F">
        <w:rPr>
          <w:rFonts w:ascii="Times New Roman" w:eastAsia="Times New Roman" w:hAnsi="Times New Roman" w:cs="Times New Roman"/>
          <w:b/>
          <w:bCs/>
          <w:spacing w:val="-7"/>
          <w:sz w:val="24"/>
          <w:szCs w:val="24"/>
          <w:lang w:val="en-US" w:eastAsia="ru-RU"/>
        </w:rPr>
        <w:t>  </w:t>
      </w:r>
      <w:r>
        <w:rPr>
          <w:rFonts w:ascii="Times New Roman" w:eastAsia="Times New Roman" w:hAnsi="Times New Roman" w:cs="Times New Roman"/>
          <w:b/>
          <w:bCs/>
          <w:iCs/>
          <w:sz w:val="24"/>
          <w:szCs w:val="24"/>
          <w:lang w:val="en-US" w:eastAsia="ru-RU"/>
        </w:rPr>
        <w:t>IV</w:t>
      </w:r>
      <w:r>
        <w:rPr>
          <w:rFonts w:ascii="Times New Roman" w:eastAsia="Times New Roman" w:hAnsi="Times New Roman" w:cs="Times New Roman"/>
          <w:b/>
          <w:bCs/>
          <w:iCs/>
          <w:sz w:val="24"/>
          <w:szCs w:val="24"/>
          <w:lang w:eastAsia="ru-RU"/>
        </w:rPr>
        <w:t>.</w:t>
      </w:r>
      <w:r w:rsidRPr="00491E1C">
        <w:rPr>
          <w:rFonts w:ascii="Times New Roman" w:eastAsia="Times New Roman" w:hAnsi="Times New Roman" w:cs="Times New Roman"/>
          <w:sz w:val="24"/>
          <w:szCs w:val="24"/>
          <w:lang w:eastAsia="ru-RU"/>
        </w:rPr>
        <w:t>Ознакомьтесь с содержанием предлагаемого текста и выполните послетекстовые задания:</w:t>
      </w:r>
    </w:p>
    <w:p w:rsidR="00F80ED7" w:rsidRPr="00491E1C" w:rsidRDefault="00F80ED7" w:rsidP="00F80ED7">
      <w:pPr>
        <w:spacing w:after="0" w:line="240" w:lineRule="auto"/>
        <w:jc w:val="center"/>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b/>
          <w:bCs/>
          <w:i/>
          <w:iCs/>
          <w:sz w:val="24"/>
          <w:szCs w:val="24"/>
          <w:lang w:val="de-DE" w:eastAsia="ru-RU"/>
        </w:rPr>
        <w:t>Ferien in Frankreich</w:t>
      </w:r>
      <w:r w:rsidRPr="00491E1C">
        <w:rPr>
          <w:rFonts w:ascii="Times New Roman" w:eastAsia="Times New Roman" w:hAnsi="Times New Roman" w:cs="Times New Roman"/>
          <w:sz w:val="24"/>
          <w:szCs w:val="24"/>
          <w:lang w:val="de-DE" w:eastAsia="ru-RU"/>
        </w:rPr>
        <w:t>.</w:t>
      </w:r>
    </w:p>
    <w:p w:rsidR="00F80ED7" w:rsidRPr="00491E1C" w:rsidRDefault="00F80ED7" w:rsidP="00F80ED7">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Hallo ! Ich bin Peter Dietrich, ich bin dreizehn Jahre alt und lebe in Stuttgart mit meinen Eltern. Sie heißen Mark und Christina. Ich, ein Freund, Tom, und meine Eltern sind letzten Sommer in den Urlaub nach Nizza gefahren. Der Aufenthalt war wunderbar.</w:t>
      </w:r>
    </w:p>
    <w:p w:rsidR="00F80ED7" w:rsidRPr="00491E1C" w:rsidRDefault="00F80ED7" w:rsidP="00F80ED7">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Am 3. Juli sind wir mit dem Auto weggefahren. Wie gesagt, wir waren zu viert im Auto. Meine Eltern besitzen einen BMW. Naja, die Reise war zwar lang, aber es lohnte sich, denn die Landschaften Frankreichs waren so schön. Nach 13 oder 14 Stunden kamen wir schließlich in Nizza an. So eine schöne Stadt hatte ich noch nie gesehen. Meine Eltern waren schon mal dort und hatten mir davon schon erzählt. Ich glaubte kaum, was sie mir sagten, aber jetzt finde ich, war es nur die Realität. Also, wir sind direkt ans Meer gefahren, weil ich natürlich das Mittelmeer noch nie gesehen hatte. Der Sand war heiß, die Sonne schien, es gab viele Leute auf dem Strand. Die Ferien hatten von diesem Moment an angefangen.</w:t>
      </w:r>
    </w:p>
    <w:p w:rsidR="00F80ED7" w:rsidRPr="00491E1C" w:rsidRDefault="00F80ED7" w:rsidP="00F80ED7">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Danach sind wir in unsere Wohnung gefahren. Sie lag ungefähr 1 km weit entfernt vom Meer. Das war sehr praktisch, denn man konnte dort zu Fuß hingehen und brauchte kein Auto. In der Woche gingen wir jeden Tag mit meinem Freund baden, denn wir wollten davon profitieren. Der Sand war ganz heiß, die Sonne schien und das Meer war sehr ruhig. Meine Eltern kamen eine Stunde später nach, weil sie sich ausruhen wollten. Sie mögen eigentlich Sonnenbäder nicht sehr und freuen sich eher über die Besichtigung eines historischen Monuments oder so etwas. Ich finde das natürlich langweilig und mag lieber spielen.</w:t>
      </w:r>
    </w:p>
    <w:p w:rsidR="00F80ED7" w:rsidRPr="00491E1C" w:rsidRDefault="00F80ED7" w:rsidP="00F80ED7">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Abends fanden viele Ausstellungen, Ereignisse, Konzerte statt. Es gab sogar ein Konzert von Yannick Noah. Ich kann fast kein Französisch, aber ich fand seine Lieder richtig gut. Meine Eltern waren nicht derselben Meinung und mögen lieber die Beatles oder Queen, was auch verständlich ist. Ansonsten nahmen wir auch an Zaubereien teil. Der Zauberer war sehr begabt und ich sagte mir, dass ich später gerne Zauberer werden möchte. Das war der schönste Abend der ganzen Ferien. Bevor wir ins Bett gingen, kauften uns meine Eltern ein Eis. Es schmeckte besser als in unserer Stadt.</w:t>
      </w:r>
    </w:p>
    <w:p w:rsidR="00F80ED7" w:rsidRPr="00491E1C" w:rsidRDefault="00F80ED7" w:rsidP="00F80ED7">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Woche neigte sich dem Ende zu und ich wünschte mir, dass wir dort noch eine weitere Woche bleiben könnten, aber das war's. Wir mussten nach Hause zurückfahren und die Ferien waren vorbei.</w:t>
      </w:r>
    </w:p>
    <w:p w:rsidR="00F80ED7" w:rsidRPr="00491E1C" w:rsidRDefault="00F80ED7" w:rsidP="00F80ED7">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en-US" w:eastAsia="ru-RU"/>
        </w:rPr>
        <w:t> </w:t>
      </w:r>
    </w:p>
    <w:p w:rsidR="00F80ED7" w:rsidRPr="00F80ED7" w:rsidRDefault="00F80ED7" w:rsidP="00F80ED7">
      <w:pPr>
        <w:spacing w:before="7" w:after="200" w:line="240" w:lineRule="auto"/>
        <w:ind w:right="22"/>
        <w:jc w:val="both"/>
        <w:rPr>
          <w:rFonts w:ascii="Times New Roman" w:eastAsia="Times New Roman" w:hAnsi="Times New Roman" w:cs="Times New Roman"/>
          <w:b/>
          <w:sz w:val="24"/>
          <w:szCs w:val="24"/>
          <w:lang w:eastAsia="ru-RU"/>
        </w:rPr>
      </w:pPr>
      <w:r w:rsidRPr="00F80ED7">
        <w:rPr>
          <w:rFonts w:ascii="Times New Roman" w:eastAsia="Times New Roman" w:hAnsi="Times New Roman" w:cs="Times New Roman"/>
          <w:b/>
          <w:bCs/>
          <w:iCs/>
          <w:sz w:val="24"/>
          <w:szCs w:val="24"/>
          <w:lang w:val="en-US" w:eastAsia="ru-RU"/>
        </w:rPr>
        <w:t>V</w:t>
      </w:r>
      <w:r w:rsidRPr="00F80ED7">
        <w:rPr>
          <w:rFonts w:ascii="Times New Roman" w:eastAsia="Times New Roman" w:hAnsi="Times New Roman" w:cs="Times New Roman"/>
          <w:b/>
          <w:bCs/>
          <w:iCs/>
          <w:sz w:val="24"/>
          <w:szCs w:val="24"/>
          <w:lang w:eastAsia="ru-RU"/>
        </w:rPr>
        <w:t>.</w:t>
      </w:r>
      <w:r w:rsidRPr="00F80ED7">
        <w:rPr>
          <w:rFonts w:ascii="Times New Roman" w:eastAsia="Times New Roman" w:hAnsi="Times New Roman" w:cs="Times New Roman"/>
          <w:b/>
          <w:sz w:val="24"/>
          <w:szCs w:val="24"/>
          <w:lang w:eastAsia="ru-RU"/>
        </w:rPr>
        <w:t>Отметьте предложения, которые соответствуют содержанию текста буквой «r»(richtig), а предложения, которые не соответствуют содержанию  буквой «f»(falsch).</w:t>
      </w:r>
    </w:p>
    <w:p w:rsidR="00F80ED7" w:rsidRPr="00491E1C" w:rsidRDefault="00F80ED7" w:rsidP="00F80ED7">
      <w:pPr>
        <w:spacing w:before="7" w:after="200" w:line="240" w:lineRule="auto"/>
        <w:ind w:right="22"/>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4A0" w:firstRow="1" w:lastRow="0" w:firstColumn="1" w:lastColumn="0" w:noHBand="0" w:noVBand="1"/>
      </w:tblPr>
      <w:tblGrid>
        <w:gridCol w:w="561"/>
        <w:gridCol w:w="7698"/>
        <w:gridCol w:w="1080"/>
      </w:tblGrid>
      <w:tr w:rsidR="00F80ED7" w:rsidRPr="00491E1C" w:rsidTr="0095684F">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lastRenderedPageBreak/>
              <w:t>№</w:t>
            </w:r>
          </w:p>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9206"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Предложения</w:t>
            </w:r>
          </w:p>
        </w:tc>
        <w:tc>
          <w:tcPr>
            <w:tcW w:w="1134"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Richtig oder falsch?</w:t>
            </w:r>
          </w:p>
        </w:tc>
      </w:tr>
      <w:tr w:rsidR="00F80ED7" w:rsidRPr="00491E1C"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eastAsia="ru-RU"/>
              </w:rPr>
            </w:pPr>
            <w:r w:rsidRPr="00491E1C">
              <w:rPr>
                <w:rFonts w:ascii="Times New Roman" w:eastAsia="Times New Roman" w:hAnsi="Times New Roman" w:cs="Times New Roman"/>
                <w:sz w:val="24"/>
                <w:szCs w:val="24"/>
                <w:lang w:val="de-DE" w:eastAsia="ru-RU"/>
              </w:rPr>
              <w:t>Der Erzähler heißt Tom.</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after="0" w:line="240" w:lineRule="auto"/>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seine Ferien nicht gemocht und will nicht mehr nach Frankreich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3</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Wohnung der Familie liegt so nah am Meer, dass sie zu Fuß ans Meer kamen.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Reise dauerte ungefähr 13 Stunden.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hatte am Anfang Angst vor dem Meer.</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In Urlaub mag Peter lieber besichtigen als ans Meer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2 Wochen haben die Ferien insgesamt gedauert.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8</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die Ferien toll gefunden, aber das Wetter war sehr schlecht.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9</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Peter mochte abends lieber zu Hause bleiben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möchte später zum Beispiel als Zauberer arbeiten.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F80ED7" w:rsidRPr="0095684F" w:rsidRDefault="00F80ED7" w:rsidP="00F80ED7">
      <w:pPr>
        <w:spacing w:before="7" w:after="200" w:line="240" w:lineRule="auto"/>
        <w:ind w:right="22"/>
        <w:jc w:val="right"/>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i/>
          <w:iCs/>
          <w:spacing w:val="-7"/>
          <w:sz w:val="24"/>
          <w:szCs w:val="24"/>
          <w:lang w:val="en-US" w:eastAsia="ru-RU"/>
        </w:rPr>
        <w:t>               </w:t>
      </w:r>
      <w:r w:rsidRPr="00F80ED7">
        <w:rPr>
          <w:rFonts w:ascii="Times New Roman" w:eastAsia="Times New Roman" w:hAnsi="Times New Roman" w:cs="Times New Roman"/>
          <w:i/>
          <w:iCs/>
          <w:spacing w:val="-7"/>
          <w:sz w:val="24"/>
          <w:szCs w:val="24"/>
          <w:lang w:val="en-US" w:eastAsia="ru-RU"/>
        </w:rPr>
        <w:t xml:space="preserve"> </w:t>
      </w:r>
      <w:r w:rsidRPr="00491E1C">
        <w:rPr>
          <w:rFonts w:ascii="Times New Roman" w:eastAsia="Times New Roman" w:hAnsi="Times New Roman" w:cs="Times New Roman"/>
          <w:i/>
          <w:iCs/>
          <w:spacing w:val="-7"/>
          <w:sz w:val="24"/>
          <w:szCs w:val="24"/>
          <w:lang w:val="en-US" w:eastAsia="ru-RU"/>
        </w:rPr>
        <w:t>                                                                                    </w:t>
      </w:r>
    </w:p>
    <w:p w:rsidR="00F80ED7" w:rsidRPr="00F80ED7" w:rsidRDefault="00824B5B" w:rsidP="00F80ED7">
      <w:pPr>
        <w:spacing w:before="7" w:after="200" w:line="240" w:lineRule="auto"/>
        <w:ind w:right="2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iCs/>
          <w:sz w:val="24"/>
          <w:szCs w:val="24"/>
          <w:lang w:val="en-US" w:eastAsia="ru-RU"/>
        </w:rPr>
        <w:t>V</w:t>
      </w:r>
      <w:r w:rsidR="00F80ED7" w:rsidRPr="00F80ED7">
        <w:rPr>
          <w:rFonts w:ascii="Times New Roman" w:eastAsia="Times New Roman" w:hAnsi="Times New Roman" w:cs="Times New Roman"/>
          <w:b/>
          <w:bCs/>
          <w:iCs/>
          <w:sz w:val="24"/>
          <w:szCs w:val="24"/>
          <w:lang w:val="en-US" w:eastAsia="ru-RU"/>
        </w:rPr>
        <w:t>I</w:t>
      </w:r>
      <w:r w:rsidR="00F80ED7" w:rsidRPr="00F80ED7">
        <w:rPr>
          <w:rFonts w:ascii="Times New Roman" w:eastAsia="Times New Roman" w:hAnsi="Times New Roman" w:cs="Times New Roman"/>
          <w:b/>
          <w:bCs/>
          <w:iCs/>
          <w:sz w:val="24"/>
          <w:szCs w:val="24"/>
          <w:lang w:eastAsia="ru-RU"/>
        </w:rPr>
        <w:t>.</w:t>
      </w:r>
      <w:r w:rsidR="00F80ED7" w:rsidRPr="00F80ED7">
        <w:rPr>
          <w:rFonts w:ascii="Times New Roman" w:eastAsia="Times New Roman" w:hAnsi="Times New Roman" w:cs="Times New Roman"/>
          <w:b/>
          <w:sz w:val="24"/>
          <w:szCs w:val="24"/>
          <w:lang w:eastAsia="ru-RU"/>
        </w:rPr>
        <w:t>Ответьте на вопросы по содержанию текста. Ответы впишите в таблицу, в колонку 2.</w:t>
      </w:r>
    </w:p>
    <w:tbl>
      <w:tblPr>
        <w:tblW w:w="0" w:type="auto"/>
        <w:tblCellMar>
          <w:left w:w="0" w:type="dxa"/>
          <w:right w:w="0" w:type="dxa"/>
        </w:tblCellMar>
        <w:tblLook w:val="04A0" w:firstRow="1" w:lastRow="0" w:firstColumn="1" w:lastColumn="0" w:noHBand="0" w:noVBand="1"/>
      </w:tblPr>
      <w:tblGrid>
        <w:gridCol w:w="561"/>
        <w:gridCol w:w="4657"/>
        <w:gridCol w:w="4121"/>
      </w:tblGrid>
      <w:tr w:rsidR="00F80ED7" w:rsidRPr="00491E1C" w:rsidTr="00434E5B">
        <w:trPr>
          <w:trHeight w:val="702"/>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w:t>
            </w:r>
          </w:p>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4657"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Вопросы</w:t>
            </w:r>
          </w:p>
        </w:tc>
        <w:tc>
          <w:tcPr>
            <w:tcW w:w="4121"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Ответы</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alt ist Peter Dietrich?</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Wohin ist seine Familie letzten Sommer in den Urlaub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rPr>
          <w:trHeight w:val="919"/>
        </w:trPr>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3</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after="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Womit sind sie nach Frankreich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lange waren sie unterwegs?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 hat</w:t>
            </w:r>
            <w:proofErr w:type="gramStart"/>
            <w:r w:rsidRPr="00491E1C">
              <w:rPr>
                <w:rFonts w:ascii="Times New Roman" w:eastAsia="Times New Roman" w:hAnsi="Times New Roman" w:cs="Times New Roman"/>
                <w:spacing w:val="-7"/>
                <w:sz w:val="24"/>
                <w:szCs w:val="24"/>
                <w:lang w:val="de-DE" w:eastAsia="ru-RU"/>
              </w:rPr>
              <w:t>  Peter</w:t>
            </w:r>
            <w:proofErr w:type="gramEnd"/>
            <w:r w:rsidRPr="00491E1C">
              <w:rPr>
                <w:rFonts w:ascii="Times New Roman" w:eastAsia="Times New Roman" w:hAnsi="Times New Roman" w:cs="Times New Roman"/>
                <w:spacing w:val="-7"/>
                <w:sz w:val="24"/>
                <w:szCs w:val="24"/>
                <w:lang w:val="de-DE" w:eastAsia="ru-RU"/>
              </w:rPr>
              <w:t xml:space="preserve"> seine Freizeit verbracht?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Was hat die Familie abends besucht?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findet Peter französische Lieder?</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8</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Woran haben sie eines Abends teilgenommen?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9</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war das Wetter während des Urlaubs?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F80ED7"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Hat die Reise den Jungen gefallen?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F80ED7" w:rsidRPr="00491E1C" w:rsidRDefault="00F80ED7"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434E5B" w:rsidRPr="00434E5B" w:rsidRDefault="00824B5B" w:rsidP="00434E5B">
      <w:pPr>
        <w:shd w:val="clear" w:color="auto" w:fill="FFFFFF"/>
        <w:spacing w:after="150" w:line="330" w:lineRule="atLeast"/>
        <w:textAlignment w:val="baseline"/>
        <w:rPr>
          <w:ins w:id="10" w:author="Unknown"/>
          <w:rFonts w:ascii="Times New Roman" w:hAnsi="Times New Roman"/>
          <w:b/>
          <w:color w:val="000000"/>
          <w:sz w:val="24"/>
          <w:szCs w:val="24"/>
          <w:lang w:val="en-US" w:eastAsia="ru-RU"/>
        </w:rPr>
      </w:pPr>
      <w:r>
        <w:rPr>
          <w:rFonts w:ascii="Times New Roman" w:hAnsi="Times New Roman"/>
          <w:b/>
          <w:color w:val="000000"/>
          <w:sz w:val="24"/>
          <w:szCs w:val="24"/>
          <w:lang w:val="en-US" w:eastAsia="ru-RU"/>
        </w:rPr>
        <w:lastRenderedPageBreak/>
        <w:t>V</w:t>
      </w:r>
      <w:r w:rsidR="00434E5B">
        <w:rPr>
          <w:rFonts w:ascii="Times New Roman" w:hAnsi="Times New Roman"/>
          <w:b/>
          <w:color w:val="000000"/>
          <w:sz w:val="24"/>
          <w:szCs w:val="24"/>
          <w:lang w:val="en-US" w:eastAsia="ru-RU"/>
        </w:rPr>
        <w:t>II</w:t>
      </w:r>
      <w:r w:rsidR="00434E5B" w:rsidRPr="00434E5B">
        <w:rPr>
          <w:rFonts w:ascii="Times New Roman" w:hAnsi="Times New Roman"/>
          <w:b/>
          <w:color w:val="000000"/>
          <w:sz w:val="24"/>
          <w:szCs w:val="24"/>
          <w:lang w:eastAsia="ru-RU"/>
        </w:rPr>
        <w:t>.</w:t>
      </w:r>
      <w:ins w:id="11" w:author="Unknown">
        <w:r w:rsidR="00434E5B" w:rsidRPr="00434E5B">
          <w:rPr>
            <w:rFonts w:ascii="Times New Roman" w:hAnsi="Times New Roman"/>
            <w:b/>
            <w:color w:val="000000"/>
            <w:sz w:val="24"/>
            <w:szCs w:val="24"/>
            <w:lang w:eastAsia="ru-RU"/>
          </w:rPr>
          <w:t>Выпишите предложения в настоящем времени. Переведите</w:t>
        </w:r>
        <w:r w:rsidR="00434E5B" w:rsidRPr="00434E5B">
          <w:rPr>
            <w:rFonts w:ascii="Times New Roman" w:hAnsi="Times New Roman"/>
            <w:b/>
            <w:color w:val="000000"/>
            <w:sz w:val="24"/>
            <w:szCs w:val="24"/>
            <w:lang w:val="en-US" w:eastAsia="ru-RU"/>
          </w:rPr>
          <w:t>.</w:t>
        </w:r>
      </w:ins>
    </w:p>
    <w:p w:rsidR="00434E5B" w:rsidRPr="00434E5B" w:rsidRDefault="00434E5B" w:rsidP="00434E5B">
      <w:pPr>
        <w:shd w:val="clear" w:color="auto" w:fill="FFFFFF"/>
        <w:spacing w:after="0" w:line="330" w:lineRule="atLeast"/>
        <w:textAlignment w:val="baseline"/>
        <w:rPr>
          <w:ins w:id="12" w:author="Unknown"/>
          <w:rFonts w:ascii="Times New Roman" w:hAnsi="Times New Roman"/>
          <w:color w:val="000000"/>
          <w:sz w:val="24"/>
          <w:szCs w:val="24"/>
          <w:lang w:val="en-US" w:eastAsia="ru-RU"/>
        </w:rPr>
      </w:pPr>
      <w:ins w:id="13" w:author="Unknown">
        <w:r w:rsidRPr="00434E5B">
          <w:rPr>
            <w:rFonts w:ascii="Times New Roman" w:hAnsi="Times New Roman"/>
            <w:color w:val="000000"/>
            <w:sz w:val="24"/>
            <w:szCs w:val="24"/>
            <w:lang w:val="en-US" w:eastAsia="ru-RU"/>
          </w:rPr>
          <w:t xml:space="preserve">1. Meine Schwester </w:t>
        </w:r>
        <w:proofErr w:type="gramStart"/>
        <w:r w:rsidRPr="00434E5B">
          <w:rPr>
            <w:rFonts w:ascii="Times New Roman" w:hAnsi="Times New Roman"/>
            <w:color w:val="000000"/>
            <w:sz w:val="24"/>
            <w:szCs w:val="24"/>
            <w:lang w:val="en-US" w:eastAsia="ru-RU"/>
          </w:rPr>
          <w:t>ist</w:t>
        </w:r>
        <w:proofErr w:type="gramEnd"/>
        <w:r w:rsidRPr="00434E5B">
          <w:rPr>
            <w:rFonts w:ascii="Times New Roman" w:hAnsi="Times New Roman"/>
            <w:color w:val="000000"/>
            <w:sz w:val="24"/>
            <w:szCs w:val="24"/>
            <w:lang w:val="en-US" w:eastAsia="ru-RU"/>
          </w:rPr>
          <w:t xml:space="preserve"> als Physiker tätig.</w:t>
        </w:r>
      </w:ins>
    </w:p>
    <w:p w:rsidR="00434E5B" w:rsidRPr="00434E5B" w:rsidRDefault="00434E5B" w:rsidP="00434E5B">
      <w:pPr>
        <w:shd w:val="clear" w:color="auto" w:fill="FFFFFF"/>
        <w:spacing w:after="0" w:line="330" w:lineRule="atLeast"/>
        <w:textAlignment w:val="baseline"/>
        <w:rPr>
          <w:ins w:id="14" w:author="Unknown"/>
          <w:rFonts w:ascii="Times New Roman" w:hAnsi="Times New Roman"/>
          <w:color w:val="000000"/>
          <w:sz w:val="24"/>
          <w:szCs w:val="24"/>
          <w:lang w:val="en-US" w:eastAsia="ru-RU"/>
        </w:rPr>
      </w:pPr>
      <w:ins w:id="15" w:author="Unknown">
        <w:r w:rsidRPr="00434E5B">
          <w:rPr>
            <w:rFonts w:ascii="Times New Roman" w:hAnsi="Times New Roman"/>
            <w:color w:val="000000"/>
            <w:sz w:val="24"/>
            <w:szCs w:val="24"/>
            <w:lang w:val="en-US" w:eastAsia="ru-RU"/>
          </w:rPr>
          <w:t xml:space="preserve">2. Wann hat er die Aufgabe </w:t>
        </w:r>
        <w:proofErr w:type="gramStart"/>
        <w:r w:rsidRPr="00434E5B">
          <w:rPr>
            <w:rFonts w:ascii="Times New Roman" w:hAnsi="Times New Roman"/>
            <w:color w:val="000000"/>
            <w:sz w:val="24"/>
            <w:szCs w:val="24"/>
            <w:lang w:val="en-US" w:eastAsia="ru-RU"/>
          </w:rPr>
          <w:t>gemacht?</w:t>
        </w:r>
        <w:proofErr w:type="gramEnd"/>
      </w:ins>
    </w:p>
    <w:p w:rsidR="00434E5B" w:rsidRPr="00434E5B" w:rsidRDefault="00434E5B" w:rsidP="00434E5B">
      <w:pPr>
        <w:shd w:val="clear" w:color="auto" w:fill="FFFFFF"/>
        <w:spacing w:after="0" w:line="330" w:lineRule="atLeast"/>
        <w:textAlignment w:val="baseline"/>
        <w:rPr>
          <w:ins w:id="16" w:author="Unknown"/>
          <w:rFonts w:ascii="Times New Roman" w:hAnsi="Times New Roman"/>
          <w:color w:val="000000"/>
          <w:sz w:val="24"/>
          <w:szCs w:val="24"/>
          <w:lang w:val="en-US" w:eastAsia="ru-RU"/>
        </w:rPr>
      </w:pPr>
      <w:ins w:id="17" w:author="Unknown">
        <w:r w:rsidRPr="00434E5B">
          <w:rPr>
            <w:rFonts w:ascii="Times New Roman" w:hAnsi="Times New Roman"/>
            <w:color w:val="000000"/>
            <w:sz w:val="24"/>
            <w:szCs w:val="24"/>
            <w:lang w:val="en-US" w:eastAsia="ru-RU"/>
          </w:rPr>
          <w:t>3. In der Fachschule studieren wir viele Fächer.</w:t>
        </w:r>
      </w:ins>
    </w:p>
    <w:p w:rsidR="00434E5B" w:rsidRPr="00434E5B" w:rsidRDefault="00434E5B" w:rsidP="00434E5B">
      <w:pPr>
        <w:shd w:val="clear" w:color="auto" w:fill="FFFFFF"/>
        <w:spacing w:after="0" w:line="330" w:lineRule="atLeast"/>
        <w:textAlignment w:val="baseline"/>
        <w:rPr>
          <w:ins w:id="18" w:author="Unknown"/>
          <w:rFonts w:ascii="Times New Roman" w:hAnsi="Times New Roman"/>
          <w:color w:val="000000"/>
          <w:sz w:val="24"/>
          <w:szCs w:val="24"/>
          <w:lang w:val="en-US" w:eastAsia="ru-RU"/>
        </w:rPr>
      </w:pPr>
      <w:ins w:id="19" w:author="Unknown">
        <w:r w:rsidRPr="00434E5B">
          <w:rPr>
            <w:rFonts w:ascii="Times New Roman" w:hAnsi="Times New Roman"/>
            <w:color w:val="000000"/>
            <w:sz w:val="24"/>
            <w:szCs w:val="24"/>
            <w:lang w:val="en-US" w:eastAsia="ru-RU"/>
          </w:rPr>
          <w:t>4. Er kann diese Arbeit heute machen.</w:t>
        </w:r>
      </w:ins>
    </w:p>
    <w:p w:rsidR="00434E5B" w:rsidRPr="00434E5B" w:rsidRDefault="00434E5B" w:rsidP="00434E5B">
      <w:pPr>
        <w:shd w:val="clear" w:color="auto" w:fill="FFFFFF"/>
        <w:spacing w:after="0" w:line="330" w:lineRule="atLeast"/>
        <w:textAlignment w:val="baseline"/>
        <w:rPr>
          <w:ins w:id="20" w:author="Unknown"/>
          <w:rFonts w:ascii="Times New Roman" w:hAnsi="Times New Roman"/>
          <w:color w:val="000000"/>
          <w:sz w:val="24"/>
          <w:szCs w:val="24"/>
          <w:lang w:val="en-US" w:eastAsia="ru-RU"/>
        </w:rPr>
      </w:pPr>
      <w:ins w:id="21" w:author="Unknown">
        <w:r w:rsidRPr="00434E5B">
          <w:rPr>
            <w:rFonts w:ascii="Times New Roman" w:hAnsi="Times New Roman"/>
            <w:color w:val="000000"/>
            <w:sz w:val="24"/>
            <w:szCs w:val="24"/>
            <w:lang w:val="en-US" w:eastAsia="ru-RU"/>
          </w:rPr>
          <w:t>5. Das Haus wurde im letzten Jahr gebaut.</w:t>
        </w:r>
      </w:ins>
    </w:p>
    <w:p w:rsidR="00434E5B" w:rsidRPr="00434E5B" w:rsidRDefault="00434E5B" w:rsidP="00434E5B">
      <w:pPr>
        <w:shd w:val="clear" w:color="auto" w:fill="FFFFFF"/>
        <w:spacing w:after="0" w:line="330" w:lineRule="atLeast"/>
        <w:textAlignment w:val="baseline"/>
        <w:rPr>
          <w:ins w:id="22" w:author="Unknown"/>
          <w:rFonts w:ascii="Times New Roman" w:hAnsi="Times New Roman"/>
          <w:color w:val="000000"/>
          <w:sz w:val="24"/>
          <w:szCs w:val="24"/>
          <w:lang w:val="en-US" w:eastAsia="ru-RU"/>
        </w:rPr>
      </w:pPr>
      <w:ins w:id="23" w:author="Unknown">
        <w:r w:rsidRPr="00434E5B">
          <w:rPr>
            <w:rFonts w:ascii="Times New Roman" w:hAnsi="Times New Roman"/>
            <w:color w:val="000000"/>
            <w:sz w:val="24"/>
            <w:szCs w:val="24"/>
            <w:lang w:val="en-US" w:eastAsia="ru-RU"/>
          </w:rPr>
          <w:t>6. Mein Freund Paul studiert im Fernstudium.</w:t>
        </w:r>
      </w:ins>
    </w:p>
    <w:p w:rsidR="00434E5B" w:rsidRPr="00434E5B" w:rsidRDefault="00434E5B" w:rsidP="00F80ED7">
      <w:pPr>
        <w:spacing w:after="0" w:line="240" w:lineRule="auto"/>
        <w:jc w:val="center"/>
        <w:rPr>
          <w:rFonts w:ascii="Times New Roman" w:eastAsia="Times New Roman" w:hAnsi="Times New Roman" w:cs="Times New Roman"/>
          <w:iCs/>
          <w:spacing w:val="-7"/>
          <w:sz w:val="24"/>
          <w:szCs w:val="24"/>
          <w:lang w:val="en-US" w:eastAsia="ru-RU"/>
        </w:rPr>
      </w:pPr>
    </w:p>
    <w:p w:rsidR="00F80ED7" w:rsidRDefault="00F80ED7" w:rsidP="00F80ED7">
      <w:pPr>
        <w:spacing w:after="0" w:line="240" w:lineRule="auto"/>
        <w:jc w:val="center"/>
        <w:rPr>
          <w:rFonts w:ascii="Times New Roman" w:hAnsi="Times New Roman" w:cs="Times New Roman"/>
          <w:b/>
          <w:sz w:val="28"/>
          <w:szCs w:val="28"/>
        </w:rPr>
      </w:pPr>
      <w:r w:rsidRPr="00491E1C">
        <w:rPr>
          <w:rFonts w:ascii="Times New Roman" w:eastAsia="Times New Roman" w:hAnsi="Times New Roman" w:cs="Times New Roman"/>
          <w:i/>
          <w:iCs/>
          <w:spacing w:val="-7"/>
          <w:sz w:val="24"/>
          <w:szCs w:val="24"/>
          <w:lang w:val="en-US" w:eastAsia="ru-RU"/>
        </w:rPr>
        <w:t> </w:t>
      </w:r>
      <w:r>
        <w:rPr>
          <w:rFonts w:ascii="Times New Roman" w:hAnsi="Times New Roman" w:cs="Times New Roman"/>
          <w:b/>
          <w:sz w:val="28"/>
          <w:szCs w:val="28"/>
        </w:rPr>
        <w:t>Контрольная работа №2</w:t>
      </w:r>
      <w:r w:rsidRPr="00A51FAF">
        <w:rPr>
          <w:rFonts w:ascii="Times New Roman" w:hAnsi="Times New Roman" w:cs="Times New Roman"/>
          <w:b/>
          <w:sz w:val="28"/>
          <w:szCs w:val="28"/>
        </w:rPr>
        <w:t xml:space="preserve"> по   дисциплине </w:t>
      </w:r>
      <w:r>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 </w:t>
      </w:r>
      <w:r>
        <w:rPr>
          <w:rFonts w:ascii="Times New Roman" w:hAnsi="Times New Roman" w:cs="Times New Roman"/>
          <w:b/>
          <w:sz w:val="28"/>
          <w:szCs w:val="28"/>
        </w:rPr>
        <w:t>ОП.07</w:t>
      </w:r>
      <w:r w:rsidRPr="00A51FAF">
        <w:rPr>
          <w:rFonts w:ascii="Times New Roman" w:hAnsi="Times New Roman" w:cs="Times New Roman"/>
          <w:b/>
          <w:sz w:val="28"/>
          <w:szCs w:val="28"/>
        </w:rPr>
        <w:t xml:space="preserve"> Иностранный язык </w:t>
      </w:r>
      <w:r>
        <w:rPr>
          <w:rFonts w:ascii="Times New Roman" w:hAnsi="Times New Roman" w:cs="Times New Roman"/>
          <w:b/>
          <w:sz w:val="28"/>
          <w:szCs w:val="28"/>
        </w:rPr>
        <w:t>(</w:t>
      </w:r>
      <w:r w:rsidRPr="00A51FAF">
        <w:rPr>
          <w:rFonts w:ascii="Times New Roman" w:hAnsi="Times New Roman" w:cs="Times New Roman"/>
          <w:b/>
          <w:sz w:val="28"/>
          <w:szCs w:val="28"/>
        </w:rPr>
        <w:t>в</w:t>
      </w:r>
      <w:r>
        <w:rPr>
          <w:rFonts w:ascii="Times New Roman" w:hAnsi="Times New Roman" w:cs="Times New Roman"/>
          <w:b/>
          <w:sz w:val="28"/>
          <w:szCs w:val="28"/>
        </w:rPr>
        <w:t>торой)</w:t>
      </w:r>
      <w:r w:rsidRPr="00A51FAF">
        <w:rPr>
          <w:rFonts w:ascii="Times New Roman" w:hAnsi="Times New Roman" w:cs="Times New Roman"/>
          <w:b/>
          <w:sz w:val="28"/>
          <w:szCs w:val="28"/>
        </w:rPr>
        <w:t xml:space="preserve"> </w:t>
      </w:r>
      <w:r>
        <w:rPr>
          <w:rFonts w:ascii="Times New Roman" w:hAnsi="Times New Roman" w:cs="Times New Roman"/>
          <w:b/>
          <w:sz w:val="28"/>
          <w:szCs w:val="28"/>
        </w:rPr>
        <w:t>– 2</w:t>
      </w:r>
      <w:r w:rsidR="00211CDF">
        <w:rPr>
          <w:rFonts w:ascii="Times New Roman" w:hAnsi="Times New Roman" w:cs="Times New Roman"/>
          <w:b/>
          <w:sz w:val="28"/>
          <w:szCs w:val="28"/>
        </w:rPr>
        <w:t>курс</w:t>
      </w:r>
    </w:p>
    <w:p w:rsidR="00F80ED7" w:rsidRPr="00211CDF" w:rsidRDefault="00211CDF" w:rsidP="00211CDF">
      <w:pPr>
        <w:spacing w:after="0" w:line="240" w:lineRule="auto"/>
        <w:jc w:val="center"/>
        <w:rPr>
          <w:rFonts w:ascii="Times New Roman" w:eastAsia="Times New Roman" w:hAnsi="Times New Roman" w:cs="Times New Roman"/>
          <w:b/>
          <w:sz w:val="28"/>
          <w:szCs w:val="28"/>
          <w:lang w:eastAsia="ru-RU"/>
        </w:rPr>
      </w:pPr>
      <w:r w:rsidRPr="00211CDF">
        <w:rPr>
          <w:rFonts w:ascii="Times New Roman" w:eastAsia="Times New Roman" w:hAnsi="Times New Roman" w:cs="Times New Roman"/>
          <w:b/>
          <w:sz w:val="28"/>
          <w:szCs w:val="28"/>
          <w:lang w:eastAsia="ru-RU"/>
        </w:rPr>
        <w:t>Вариант 2</w:t>
      </w:r>
    </w:p>
    <w:p w:rsidR="00F80ED7" w:rsidRDefault="00F80ED7" w:rsidP="00F80ED7">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sidRPr="003369AE">
        <w:rPr>
          <w:rFonts w:ascii="Times New Roman" w:hAnsi="Times New Roman"/>
          <w:color w:val="000000"/>
          <w:sz w:val="24"/>
          <w:szCs w:val="24"/>
          <w:lang w:eastAsia="ru-RU"/>
        </w:rPr>
        <w:t>Модальные глаголы</w:t>
      </w:r>
    </w:p>
    <w:p w:rsidR="00AF49E0" w:rsidRPr="003369AE"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Глагол. Глаголы сильного и слабого спряжения</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sidRPr="003369AE">
        <w:rPr>
          <w:rFonts w:ascii="Times New Roman" w:hAnsi="Times New Roman"/>
          <w:color w:val="000000"/>
          <w:sz w:val="24"/>
          <w:szCs w:val="24"/>
          <w:lang w:eastAsia="ru-RU"/>
        </w:rPr>
        <w:t>Сложное предложение. Сложносочиненное и сложноподчинённое предложение</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Наречие.</w:t>
      </w:r>
    </w:p>
    <w:p w:rsidR="00AF49E0" w:rsidRPr="0088613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Употребление глаголов </w:t>
      </w:r>
      <w:r>
        <w:rPr>
          <w:rFonts w:ascii="Times New Roman" w:hAnsi="Times New Roman"/>
          <w:color w:val="000000"/>
          <w:sz w:val="24"/>
          <w:szCs w:val="24"/>
          <w:lang w:val="en-US" w:eastAsia="ru-RU"/>
        </w:rPr>
        <w:t>haben</w:t>
      </w:r>
      <w:r w:rsidRPr="00886130">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lassen</w:t>
      </w:r>
      <w:r w:rsidRPr="00886130">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sein</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Предлоги</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Временные формы</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Главные и второстепенные члены предложения</w:t>
      </w:r>
    </w:p>
    <w:p w:rsidR="00AF49E0" w:rsidRPr="0088613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p>
    <w:p w:rsidR="00F80ED7" w:rsidRPr="00F80ED7" w:rsidRDefault="00F80ED7" w:rsidP="00F80ED7">
      <w:pPr>
        <w:spacing w:before="7" w:after="200" w:line="240" w:lineRule="auto"/>
        <w:ind w:right="22"/>
        <w:jc w:val="both"/>
        <w:rPr>
          <w:rFonts w:ascii="Times New Roman" w:eastAsia="Times New Roman" w:hAnsi="Times New Roman" w:cs="Times New Roman"/>
          <w:sz w:val="24"/>
          <w:szCs w:val="24"/>
          <w:lang w:eastAsia="ru-RU"/>
        </w:rPr>
      </w:pPr>
      <w:r w:rsidRPr="00F80ED7">
        <w:rPr>
          <w:rFonts w:ascii="Times New Roman" w:eastAsia="Times New Roman" w:hAnsi="Times New Roman" w:cs="Times New Roman"/>
          <w:b/>
          <w:sz w:val="24"/>
          <w:szCs w:val="24"/>
          <w:lang w:val="en-US" w:eastAsia="ru-RU"/>
        </w:rPr>
        <w:t>I</w:t>
      </w:r>
      <w:r w:rsidRPr="00F80ED7">
        <w:rPr>
          <w:rFonts w:ascii="Times New Roman" w:eastAsia="Times New Roman" w:hAnsi="Times New Roman" w:cs="Times New Roman"/>
          <w:b/>
          <w:sz w:val="24"/>
          <w:szCs w:val="24"/>
          <w:lang w:eastAsia="ru-RU"/>
        </w:rPr>
        <w:t>. Вставьте вместо пропусков подходящие по смыслу слова.</w:t>
      </w:r>
    </w:p>
    <w:p w:rsidR="00F80ED7" w:rsidRPr="00244EB8" w:rsidRDefault="00F80ED7" w:rsidP="00F80ED7">
      <w:pPr>
        <w:spacing w:before="100" w:beforeAutospacing="1" w:after="100" w:afterAutospacing="1"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Hallo</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Freunde</w:t>
      </w:r>
      <w:r w:rsidRPr="0095684F">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Ich heisse Sweta Woronina. Ich bin 16________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 Ich wohne in Obninsk. Ich bin 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2) und studiere</w:t>
      </w:r>
      <w:r w:rsidR="00342216">
        <w:rPr>
          <w:rFonts w:ascii="Times New Roman" w:eastAsia="Times New Roman" w:hAnsi="Times New Roman" w:cs="Times New Roman"/>
          <w:sz w:val="24"/>
          <w:szCs w:val="24"/>
          <w:lang w:val="en-US" w:eastAsia="ru-RU"/>
        </w:rPr>
        <w:t xml:space="preserve"> Medizin. Ich habe eine Freund. </w:t>
      </w:r>
      <w:proofErr w:type="gramStart"/>
      <w:r w:rsidR="00342216">
        <w:rPr>
          <w:rFonts w:ascii="Times New Roman" w:eastAsia="Times New Roman" w:hAnsi="Times New Roman" w:cs="Times New Roman"/>
          <w:sz w:val="24"/>
          <w:szCs w:val="24"/>
          <w:lang w:val="en-US" w:eastAsia="ru-RU"/>
        </w:rPr>
        <w:t>Mein  Freund</w:t>
      </w:r>
      <w:proofErr w:type="gramEnd"/>
      <w:r w:rsidR="00342216">
        <w:rPr>
          <w:rFonts w:ascii="Times New Roman" w:eastAsia="Times New Roman" w:hAnsi="Times New Roman" w:cs="Times New Roman"/>
          <w:sz w:val="24"/>
          <w:szCs w:val="24"/>
          <w:lang w:val="en-US" w:eastAsia="ru-RU"/>
        </w:rPr>
        <w:t xml:space="preserve"> </w:t>
      </w:r>
      <w:r w:rsidRPr="00244EB8">
        <w:rPr>
          <w:rFonts w:ascii="Times New Roman" w:eastAsia="Times New Roman" w:hAnsi="Times New Roman" w:cs="Times New Roman"/>
          <w:sz w:val="24"/>
          <w:szCs w:val="24"/>
          <w:lang w:val="en-US" w:eastAsia="ru-RU"/>
        </w:rPr>
        <w:t>________(3) aus Bonn. Sie spielt gern______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4). Das ist_______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5). </w:t>
      </w:r>
    </w:p>
    <w:p w:rsidR="00F80ED7" w:rsidRPr="00244EB8" w:rsidRDefault="00F80ED7" w:rsidP="00F80ED7">
      <w:pPr>
        <w:spacing w:before="100" w:beforeAutospacing="1" w:after="100" w:afterAutospacing="1"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Ich habe auch eine Familie. Mein Vater ist Ingeniuer__________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6). Meine Mutter arbeitet auch. Sie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Lehrerin. Ich habe Geschwister: einen Bruder und eine Schwester. Mein Bruder heisst Iwan. Er lernt noch. Iwan______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7) Musik und tanzt gern. Meine Schwester Olga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Studentin. Sie________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8) Padagogik und lernt_______(9) Deutsch. Olga fahrt_____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10) nach Dresden.</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Ich lerne auch Deutsch, aber ich bin faul. Die Aufgaben sind nicht_______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11) fur mich. Ich lerne nicht alle 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12) und studiere die Grammatik nicht immer. Aber meine Schwester______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13) mir gern. Sie sagt: “____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14) nicht faul! Lies alle Texte_____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15). Ubung macht den Meister! Ich liebe meine Schwester gern. Wir </w:t>
      </w:r>
      <w:proofErr w:type="gramStart"/>
      <w:r w:rsidRPr="00244EB8">
        <w:rPr>
          <w:rFonts w:ascii="Times New Roman" w:eastAsia="Times New Roman" w:hAnsi="Times New Roman" w:cs="Times New Roman"/>
          <w:sz w:val="24"/>
          <w:szCs w:val="24"/>
          <w:lang w:val="en-US" w:eastAsia="ru-RU"/>
        </w:rPr>
        <w:t>sind</w:t>
      </w:r>
      <w:proofErr w:type="gramEnd"/>
      <w:r w:rsidRPr="00244EB8">
        <w:rPr>
          <w:rFonts w:ascii="Times New Roman" w:eastAsia="Times New Roman" w:hAnsi="Times New Roman" w:cs="Times New Roman"/>
          <w:sz w:val="24"/>
          <w:szCs w:val="24"/>
          <w:lang w:val="en-US" w:eastAsia="ru-RU"/>
        </w:rPr>
        <w:t xml:space="preserve"> Freundinnen. Das ist________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16).</w:t>
      </w:r>
      <w:r w:rsidRPr="00244EB8">
        <w:rPr>
          <w:rFonts w:ascii="Times New Roman" w:eastAsia="Times New Roman" w:hAnsi="Times New Roman" w:cs="Times New Roman"/>
          <w:sz w:val="24"/>
          <w:szCs w:val="24"/>
          <w:lang w:val="en-US" w:eastAsia="ru-RU"/>
        </w:rPr>
        <w:br/>
      </w:r>
      <w:r w:rsidRPr="00244EB8">
        <w:rPr>
          <w:rFonts w:ascii="Times New Roman" w:eastAsia="Times New Roman" w:hAnsi="Times New Roman" w:cs="Times New Roman"/>
          <w:sz w:val="24"/>
          <w:szCs w:val="24"/>
          <w:lang w:val="en-US" w:eastAsia="ru-RU"/>
        </w:rPr>
        <w:br/>
        <w:t>1. a) von Beruf; b) nach Berlin; c) Jahre alt; d) zu Besuch.</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Lehrerin; b) Studentin; c) Freundin; d) Arztin.</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3.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kommt; b) liebt; c) spielt; d) treibt.</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4.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Tennis; b) Sport; c) Musik; d) Geschichte.</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gern; b) gesund; c) bald; d) faul.</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6. a) von Beruf; b) nach Berlin; c) Jahre alt; d) zu Besuch.</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7.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hort; b) spielt; c) arbeitet; d) lernt.</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lastRenderedPageBreak/>
        <w:t xml:space="preserve">8.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lernt; b) spricht; c) studiert; d) sagt.</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9. a) bald; b) laut; c) gern; d) faul.</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10. a) bald; b) laut; c) gern; d) faul.</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11.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fleissig; b) leicht; c) immer; d) laut.</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Geschenke; b) Berufe; c) Adressen; d) Worter.</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13.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hilft; b) spricht; c) gibt; d) lernt.</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14.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Nimm; b) Sag; c) Fahre; d) Sei.</w:t>
      </w:r>
    </w:p>
    <w:p w:rsidR="00F80ED7" w:rsidRPr="00244EB8"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faul; b) laut; c) interessant; d) bald.</w:t>
      </w:r>
    </w:p>
    <w:p w:rsidR="00F80ED7" w:rsidRDefault="00F80ED7" w:rsidP="00F80ED7">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16.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gern; b) laut; c) alt; d) schon.</w:t>
      </w:r>
    </w:p>
    <w:p w:rsidR="00824B5B" w:rsidRPr="003369AE" w:rsidRDefault="003369AE" w:rsidP="00824B5B">
      <w:pPr>
        <w:pStyle w:val="c1"/>
        <w:rPr>
          <w:b/>
        </w:rPr>
      </w:pPr>
      <w:r w:rsidRPr="0095684F">
        <w:rPr>
          <w:rStyle w:val="c4"/>
          <w:b/>
          <w:lang w:val="en-US"/>
        </w:rPr>
        <w:t> </w:t>
      </w:r>
      <w:r>
        <w:rPr>
          <w:rStyle w:val="c4"/>
          <w:b/>
        </w:rPr>
        <w:t>II</w:t>
      </w:r>
      <w:r w:rsidR="001828A6" w:rsidRPr="003369AE">
        <w:rPr>
          <w:rStyle w:val="c4"/>
          <w:b/>
        </w:rPr>
        <w:t>. Составьте</w:t>
      </w:r>
      <w:r w:rsidR="00824B5B" w:rsidRPr="003369AE">
        <w:rPr>
          <w:rStyle w:val="c4"/>
          <w:b/>
        </w:rPr>
        <w:t xml:space="preserve"> сложносочиненное предложение из двух простых, используя союзы, указанные в скобка.</w:t>
      </w:r>
    </w:p>
    <w:p w:rsidR="00824B5B" w:rsidRPr="00824B5B" w:rsidRDefault="00824B5B" w:rsidP="003369AE">
      <w:pPr>
        <w:pStyle w:val="c1"/>
        <w:spacing w:before="0" w:beforeAutospacing="0" w:after="0" w:afterAutospacing="0"/>
        <w:rPr>
          <w:lang w:val="en-US"/>
        </w:rPr>
      </w:pPr>
      <w:r w:rsidRPr="00824B5B">
        <w:rPr>
          <w:rStyle w:val="c0"/>
          <w:lang w:val="en-US"/>
        </w:rPr>
        <w:t xml:space="preserve">1) Das Wetter war gut. Wir gingen zum Fluss (und). </w:t>
      </w:r>
    </w:p>
    <w:p w:rsidR="00824B5B" w:rsidRPr="00824B5B" w:rsidRDefault="00824B5B" w:rsidP="003369AE">
      <w:pPr>
        <w:pStyle w:val="c1"/>
        <w:spacing w:before="0" w:beforeAutospacing="0" w:after="0" w:afterAutospacing="0"/>
        <w:rPr>
          <w:lang w:val="en-US"/>
        </w:rPr>
      </w:pPr>
      <w:r w:rsidRPr="00824B5B">
        <w:rPr>
          <w:rStyle w:val="c0"/>
          <w:lang w:val="en-US"/>
        </w:rPr>
        <w:t xml:space="preserve">2) Wir bleiben zu Hause. Er regnet (denn). </w:t>
      </w:r>
    </w:p>
    <w:p w:rsidR="00824B5B" w:rsidRPr="00824B5B" w:rsidRDefault="00824B5B" w:rsidP="003369AE">
      <w:pPr>
        <w:pStyle w:val="c1"/>
        <w:spacing w:before="0" w:beforeAutospacing="0" w:after="0" w:afterAutospacing="0"/>
        <w:rPr>
          <w:lang w:val="en-US"/>
        </w:rPr>
      </w:pPr>
      <w:r w:rsidRPr="00824B5B">
        <w:rPr>
          <w:rStyle w:val="c0"/>
          <w:lang w:val="en-US"/>
        </w:rPr>
        <w:t>3) Mein Freund ging in die Bibliothek nicht. Er besuchte seinen Freund (und).</w:t>
      </w:r>
    </w:p>
    <w:p w:rsidR="00824B5B" w:rsidRPr="00824B5B" w:rsidRDefault="00824B5B" w:rsidP="003369AE">
      <w:pPr>
        <w:pStyle w:val="c1"/>
        <w:spacing w:before="0" w:beforeAutospacing="0" w:after="0" w:afterAutospacing="0"/>
        <w:rPr>
          <w:lang w:val="en-US"/>
        </w:rPr>
      </w:pPr>
      <w:r w:rsidRPr="00824B5B">
        <w:rPr>
          <w:rStyle w:val="c0"/>
          <w:lang w:val="en-US"/>
        </w:rPr>
        <w:t>4) Sie machte die Hausaufgaben nicht.Sie ging zur Disko (aber).</w:t>
      </w:r>
    </w:p>
    <w:p w:rsidR="00824B5B" w:rsidRPr="00824B5B" w:rsidRDefault="00824B5B" w:rsidP="003369AE">
      <w:pPr>
        <w:pStyle w:val="c1"/>
        <w:spacing w:before="0" w:beforeAutospacing="0" w:after="0" w:afterAutospacing="0"/>
        <w:rPr>
          <w:lang w:val="en-US"/>
        </w:rPr>
      </w:pPr>
      <w:r w:rsidRPr="00824B5B">
        <w:rPr>
          <w:rStyle w:val="c0"/>
          <w:lang w:val="en-US"/>
        </w:rPr>
        <w:t xml:space="preserve"> 5) Sie haben den ganzen </w:t>
      </w:r>
      <w:proofErr w:type="gramStart"/>
      <w:r w:rsidRPr="00824B5B">
        <w:rPr>
          <w:rStyle w:val="c0"/>
          <w:lang w:val="en-US"/>
        </w:rPr>
        <w:t>Abend</w:t>
      </w:r>
      <w:proofErr w:type="gramEnd"/>
      <w:r w:rsidRPr="00824B5B">
        <w:rPr>
          <w:rStyle w:val="c0"/>
          <w:lang w:val="en-US"/>
        </w:rPr>
        <w:t xml:space="preserve"> auf ihn gewartet. Er </w:t>
      </w:r>
      <w:proofErr w:type="gramStart"/>
      <w:r w:rsidRPr="00824B5B">
        <w:rPr>
          <w:rStyle w:val="c0"/>
          <w:lang w:val="en-US"/>
        </w:rPr>
        <w:t>ist</w:t>
      </w:r>
      <w:proofErr w:type="gramEnd"/>
      <w:r w:rsidRPr="00824B5B">
        <w:rPr>
          <w:rStyle w:val="c0"/>
          <w:lang w:val="en-US"/>
        </w:rPr>
        <w:t xml:space="preserve"> nicht gekommen (aber). </w:t>
      </w:r>
    </w:p>
    <w:p w:rsidR="00824B5B" w:rsidRPr="00824B5B" w:rsidRDefault="00824B5B" w:rsidP="003369AE">
      <w:pPr>
        <w:pStyle w:val="c1"/>
        <w:spacing w:before="0" w:beforeAutospacing="0" w:after="0" w:afterAutospacing="0"/>
        <w:rPr>
          <w:lang w:val="en-US"/>
        </w:rPr>
      </w:pPr>
      <w:r w:rsidRPr="00824B5B">
        <w:rPr>
          <w:rStyle w:val="c0"/>
          <w:lang w:val="en-US"/>
        </w:rPr>
        <w:t>6) Er läuft Schi. Seine Schwester läuft Schlittschuh (aber).</w:t>
      </w:r>
    </w:p>
    <w:p w:rsidR="00824B5B" w:rsidRPr="00824B5B" w:rsidRDefault="00824B5B" w:rsidP="003369AE">
      <w:pPr>
        <w:pStyle w:val="c1"/>
        <w:spacing w:before="0" w:beforeAutospacing="0" w:after="0" w:afterAutospacing="0"/>
        <w:rPr>
          <w:lang w:val="en-US"/>
        </w:rPr>
      </w:pPr>
      <w:r w:rsidRPr="00824B5B">
        <w:rPr>
          <w:rStyle w:val="c0"/>
          <w:lang w:val="en-US"/>
        </w:rPr>
        <w:t>7) Er legte alle Prüfungen ab. Er fuhr zu seinem Grossvater (und).</w:t>
      </w:r>
    </w:p>
    <w:p w:rsidR="00824B5B" w:rsidRPr="00824B5B" w:rsidRDefault="00824B5B" w:rsidP="003369AE">
      <w:pPr>
        <w:pStyle w:val="c1"/>
        <w:spacing w:before="0" w:beforeAutospacing="0" w:after="0" w:afterAutospacing="0"/>
        <w:rPr>
          <w:lang w:val="en-US"/>
        </w:rPr>
      </w:pPr>
      <w:r w:rsidRPr="00824B5B">
        <w:rPr>
          <w:rStyle w:val="c0"/>
          <w:lang w:val="en-US"/>
        </w:rPr>
        <w:t xml:space="preserve"> 8) Ich besuchte meine Grossmutter. Sie war krank (denn). </w:t>
      </w:r>
    </w:p>
    <w:p w:rsidR="00824B5B" w:rsidRPr="00824B5B" w:rsidRDefault="00824B5B" w:rsidP="003369AE">
      <w:pPr>
        <w:pStyle w:val="c1"/>
        <w:spacing w:before="0" w:beforeAutospacing="0" w:after="0" w:afterAutospacing="0"/>
        <w:rPr>
          <w:lang w:val="en-US"/>
        </w:rPr>
      </w:pPr>
      <w:r w:rsidRPr="00824B5B">
        <w:rPr>
          <w:rStyle w:val="c0"/>
          <w:lang w:val="en-US"/>
        </w:rPr>
        <w:t>9) Ich schenkte meiner Freundin einen Hund. Die hatte Geburtstag (denn)</w:t>
      </w:r>
    </w:p>
    <w:p w:rsidR="00145329" w:rsidRPr="0095684F" w:rsidRDefault="00824B5B" w:rsidP="003369AE">
      <w:pPr>
        <w:pStyle w:val="c1"/>
        <w:spacing w:before="0" w:beforeAutospacing="0" w:after="0" w:afterAutospacing="0"/>
      </w:pPr>
      <w:r w:rsidRPr="00824B5B">
        <w:rPr>
          <w:rStyle w:val="c0"/>
          <w:lang w:val="en-US"/>
        </w:rPr>
        <w:t>10) Ich backe einen Kuchen. Ich lade meine Freunde ein (und).</w:t>
      </w:r>
      <w:r w:rsidR="00F80ED7" w:rsidRPr="00824B5B">
        <w:rPr>
          <w:lang w:val="en-US"/>
        </w:rPr>
        <w:br/>
      </w:r>
      <w:r w:rsidR="00145329" w:rsidRPr="00F80ED7">
        <w:rPr>
          <w:b/>
          <w:lang w:val="en-US"/>
        </w:rPr>
        <w:t>I</w:t>
      </w:r>
      <w:r w:rsidR="00145329" w:rsidRPr="00F80ED7">
        <w:rPr>
          <w:b/>
        </w:rPr>
        <w:t>II. Подчеркните главные члены предложения.</w:t>
      </w:r>
      <w:r w:rsidR="00145329" w:rsidRPr="00F80ED7">
        <w:rPr>
          <w:b/>
        </w:rPr>
        <w:br/>
      </w:r>
      <w:r w:rsidR="00145329" w:rsidRPr="00244EB8">
        <w:rPr>
          <w:lang w:val="en-US"/>
        </w:rPr>
        <w:t>1. Dieses Geschenk freut das Kind.</w:t>
      </w:r>
      <w:r w:rsidR="00145329" w:rsidRPr="00244EB8">
        <w:rPr>
          <w:lang w:val="en-US"/>
        </w:rPr>
        <w:br/>
        <w:t>2. Wann fahren Sie nach Hamburg</w:t>
      </w:r>
      <w:proofErr w:type="gramStart"/>
      <w:r w:rsidR="00145329" w:rsidRPr="00244EB8">
        <w:rPr>
          <w:lang w:val="en-US"/>
        </w:rPr>
        <w:t>?.</w:t>
      </w:r>
      <w:proofErr w:type="gramEnd"/>
      <w:r w:rsidR="00145329" w:rsidRPr="00244EB8">
        <w:rPr>
          <w:lang w:val="en-US"/>
        </w:rPr>
        <w:br/>
        <w:t>3. Ich danke meiner Mutter fur das Geschenk.</w:t>
      </w:r>
      <w:r w:rsidR="00145329" w:rsidRPr="00244EB8">
        <w:rPr>
          <w:lang w:val="en-US"/>
        </w:rPr>
        <w:br/>
        <w:t xml:space="preserve">4. Am Montag haben wir nicht viel </w:t>
      </w:r>
      <w:proofErr w:type="gramStart"/>
      <w:r w:rsidR="00145329" w:rsidRPr="00244EB8">
        <w:rPr>
          <w:lang w:val="en-US"/>
        </w:rPr>
        <w:t>Zeit.</w:t>
      </w:r>
      <w:proofErr w:type="gramEnd"/>
      <w:r w:rsidR="00145329" w:rsidRPr="00244EB8">
        <w:rPr>
          <w:lang w:val="en-US"/>
        </w:rPr>
        <w:br/>
        <w:t>5. Helft</w:t>
      </w:r>
      <w:r w:rsidR="00145329" w:rsidRPr="0095684F">
        <w:t xml:space="preserve"> </w:t>
      </w:r>
      <w:r w:rsidR="00145329" w:rsidRPr="00244EB8">
        <w:rPr>
          <w:lang w:val="en-US"/>
        </w:rPr>
        <w:t>ihr</w:t>
      </w:r>
      <w:r w:rsidR="00145329" w:rsidRPr="0095684F">
        <w:t xml:space="preserve"> </w:t>
      </w:r>
      <w:r w:rsidR="00145329" w:rsidRPr="00244EB8">
        <w:rPr>
          <w:lang w:val="en-US"/>
        </w:rPr>
        <w:t>euren</w:t>
      </w:r>
      <w:r w:rsidR="00145329" w:rsidRPr="0095684F">
        <w:t xml:space="preserve"> </w:t>
      </w:r>
      <w:r w:rsidR="00145329" w:rsidRPr="00244EB8">
        <w:rPr>
          <w:lang w:val="en-US"/>
        </w:rPr>
        <w:t>Eltern</w:t>
      </w:r>
      <w:r w:rsidR="00145329" w:rsidRPr="0095684F">
        <w:t>?</w:t>
      </w:r>
    </w:p>
    <w:p w:rsidR="00145329" w:rsidRPr="00AF49E0" w:rsidRDefault="00145329" w:rsidP="00145329">
      <w:pPr>
        <w:spacing w:before="100" w:beforeAutospacing="1" w:after="100" w:afterAutospacing="1"/>
        <w:jc w:val="both"/>
        <w:rPr>
          <w:rFonts w:ascii="Times New Roman" w:eastAsia="Times New Roman" w:hAnsi="Times New Roman" w:cs="Times New Roman"/>
          <w:b/>
          <w:sz w:val="24"/>
          <w:szCs w:val="24"/>
          <w:lang w:eastAsia="ru-RU"/>
        </w:rPr>
      </w:pPr>
      <w:r w:rsidRPr="00145329">
        <w:rPr>
          <w:rFonts w:ascii="Times New Roman" w:eastAsia="Times New Roman" w:hAnsi="Times New Roman" w:cs="Times New Roman"/>
          <w:b/>
          <w:bCs/>
          <w:spacing w:val="-7"/>
          <w:sz w:val="24"/>
          <w:szCs w:val="24"/>
          <w:lang w:val="en-US" w:eastAsia="ru-RU"/>
        </w:rPr>
        <w:t>  </w:t>
      </w:r>
      <w:r w:rsidRPr="00AF49E0">
        <w:rPr>
          <w:rFonts w:ascii="Times New Roman" w:eastAsia="Times New Roman" w:hAnsi="Times New Roman" w:cs="Times New Roman"/>
          <w:b/>
          <w:bCs/>
          <w:iCs/>
          <w:sz w:val="24"/>
          <w:szCs w:val="24"/>
          <w:lang w:val="en-US" w:eastAsia="ru-RU"/>
        </w:rPr>
        <w:t>IV</w:t>
      </w:r>
      <w:r w:rsidRPr="00AF49E0">
        <w:rPr>
          <w:rFonts w:ascii="Times New Roman" w:eastAsia="Times New Roman" w:hAnsi="Times New Roman" w:cs="Times New Roman"/>
          <w:b/>
          <w:bCs/>
          <w:iCs/>
          <w:sz w:val="24"/>
          <w:szCs w:val="24"/>
          <w:lang w:eastAsia="ru-RU"/>
        </w:rPr>
        <w:t>.</w:t>
      </w:r>
      <w:r w:rsidRPr="00AF49E0">
        <w:rPr>
          <w:rFonts w:ascii="Times New Roman" w:eastAsia="Times New Roman" w:hAnsi="Times New Roman" w:cs="Times New Roman"/>
          <w:b/>
          <w:sz w:val="24"/>
          <w:szCs w:val="24"/>
          <w:lang w:eastAsia="ru-RU"/>
        </w:rPr>
        <w:t>Ознакомьтесь с содержанием предлагаемого текста и выполните послетекстовые задания:</w:t>
      </w:r>
    </w:p>
    <w:p w:rsidR="00145329" w:rsidRPr="00491E1C" w:rsidRDefault="00145329" w:rsidP="00145329">
      <w:pPr>
        <w:spacing w:after="0" w:line="240" w:lineRule="auto"/>
        <w:jc w:val="center"/>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b/>
          <w:bCs/>
          <w:i/>
          <w:iCs/>
          <w:sz w:val="24"/>
          <w:szCs w:val="24"/>
          <w:lang w:val="de-DE" w:eastAsia="ru-RU"/>
        </w:rPr>
        <w:t>Ferien in Frankreich</w:t>
      </w:r>
      <w:r w:rsidRPr="00491E1C">
        <w:rPr>
          <w:rFonts w:ascii="Times New Roman" w:eastAsia="Times New Roman" w:hAnsi="Times New Roman" w:cs="Times New Roman"/>
          <w:sz w:val="24"/>
          <w:szCs w:val="24"/>
          <w:lang w:val="de-DE" w:eastAsia="ru-RU"/>
        </w:rPr>
        <w:t>.</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Hallo ! Ich bin Peter Dietrich, ich bin dreizehn Jahre alt und lebe in Stuttgart mit meinen Eltern. Sie heißen Mark und Christina. Ich, ein Freund, Tom, und meine Eltern sind letzten Sommer in den Urlaub nach Nizza gefahren. Der Aufenthalt war wunderbar.</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Am 3. Juli sind wir mit dem Auto weggefahren. Wie gesagt, wir waren zu viert im Auto. Meine Eltern besitzen einen BMW. Naja, die Reise war zwar lang, aber es lohnte sich, denn die Landschaften Frankreichs waren so schön. Nach 13 oder 14 Stunden kamen wir schließlich in Nizza an. So eine schöne Stadt hatte ich noch nie gesehen. Meine Eltern waren schon mal dort und hatten mir davon schon erzählt. Ich glaubte kaum, was sie mir sagten, aber jetzt finde ich, war es nur die Realität. Also, wir sind direkt ans Meer gefahren, weil ich natürlich das Mittelmeer noch nie gesehen hatte. Der Sand war heiß, die Sonne schien, es gab viele Leute auf dem Strand. Die Ferien hatten von diesem Moment an angefangen.</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Danach sind wir in unsere Wohnung gefahren. Sie lag ungefähr 1 km weit entfernt vom Meer. Das war sehr praktisch, denn man konnte dort zu Fuß hingehen und brauchte kein Auto. In der Woche gingen wir jeden Tag mit meinem Freund baden, denn wir wollten davon profitieren. Der Sand war ganz heiß, die Sonne schien und das Meer war sehr ruhig. Meine Eltern kamen eine Stunde später nach, weil sie sich ausruhen wollten. Sie mögen eigentlich Sonnenbäder nicht sehr und freuen sich eher über die Besichtigung eines historischen Monuments oder so etwas. Ich finde das natürlich langweilig und mag lieber spielen.</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lastRenderedPageBreak/>
        <w:t>Abends fanden viele Ausstellungen, Ereignisse, Konzerte statt. Es gab sogar ein Konzert von Yannick Noah. Ich kann fast kein Französisch, aber ich fand seine Lieder richtig gut. Meine Eltern waren nicht derselben Meinung und mögen lieber die Beatles oder Queen, was auch verständlich ist. Ansonsten nahmen wir auch an Zaubereien teil. Der Zauberer war sehr begabt und ich sagte mir, dass ich später gerne Zauberer werden möchte. Das war der schönste Abend der ganzen Ferien. Bevor wir ins Bett gingen, kauften uns meine Eltern ein Eis. Es schmeckte besser als in unserer Stadt.</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Woche neigte sich dem Ende zu und ich wünschte mir, dass wir dort noch eine weitere Woche bleiben könnten, aber das war's. Wir mussten nach Hause zurückfahren und die Ferien waren vorbei.</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en-US" w:eastAsia="ru-RU"/>
        </w:rPr>
        <w:t> </w:t>
      </w:r>
    </w:p>
    <w:p w:rsidR="00145329" w:rsidRPr="00F80ED7" w:rsidRDefault="00145329" w:rsidP="00145329">
      <w:pPr>
        <w:spacing w:before="7" w:after="200" w:line="240" w:lineRule="auto"/>
        <w:ind w:right="22"/>
        <w:jc w:val="both"/>
        <w:rPr>
          <w:rFonts w:ascii="Times New Roman" w:eastAsia="Times New Roman" w:hAnsi="Times New Roman" w:cs="Times New Roman"/>
          <w:b/>
          <w:sz w:val="24"/>
          <w:szCs w:val="24"/>
          <w:lang w:eastAsia="ru-RU"/>
        </w:rPr>
      </w:pPr>
      <w:r w:rsidRPr="00F80ED7">
        <w:rPr>
          <w:rFonts w:ascii="Times New Roman" w:eastAsia="Times New Roman" w:hAnsi="Times New Roman" w:cs="Times New Roman"/>
          <w:b/>
          <w:bCs/>
          <w:iCs/>
          <w:sz w:val="24"/>
          <w:szCs w:val="24"/>
          <w:lang w:val="en-US" w:eastAsia="ru-RU"/>
        </w:rPr>
        <w:t>V</w:t>
      </w:r>
      <w:r w:rsidRPr="00F80ED7">
        <w:rPr>
          <w:rFonts w:ascii="Times New Roman" w:eastAsia="Times New Roman" w:hAnsi="Times New Roman" w:cs="Times New Roman"/>
          <w:b/>
          <w:bCs/>
          <w:iCs/>
          <w:sz w:val="24"/>
          <w:szCs w:val="24"/>
          <w:lang w:eastAsia="ru-RU"/>
        </w:rPr>
        <w:t>.</w:t>
      </w:r>
      <w:r w:rsidRPr="00F80ED7">
        <w:rPr>
          <w:rFonts w:ascii="Times New Roman" w:eastAsia="Times New Roman" w:hAnsi="Times New Roman" w:cs="Times New Roman"/>
          <w:b/>
          <w:sz w:val="24"/>
          <w:szCs w:val="24"/>
          <w:lang w:eastAsia="ru-RU"/>
        </w:rPr>
        <w:t>Отметьте предложения, которые соответствуют содержанию текста буквой «r»(richtig), а предложения, которые не соответствуют содержанию  буквой «f»(falsch).</w:t>
      </w:r>
    </w:p>
    <w:p w:rsidR="00145329" w:rsidRPr="00491E1C" w:rsidRDefault="00145329" w:rsidP="00145329">
      <w:pPr>
        <w:spacing w:before="7" w:after="200" w:line="240" w:lineRule="auto"/>
        <w:ind w:right="22"/>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4A0" w:firstRow="1" w:lastRow="0" w:firstColumn="1" w:lastColumn="0" w:noHBand="0" w:noVBand="1"/>
      </w:tblPr>
      <w:tblGrid>
        <w:gridCol w:w="561"/>
        <w:gridCol w:w="7698"/>
        <w:gridCol w:w="1080"/>
      </w:tblGrid>
      <w:tr w:rsidR="00145329" w:rsidRPr="00491E1C" w:rsidTr="0095684F">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w:t>
            </w:r>
          </w:p>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9206"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Предложения</w:t>
            </w:r>
          </w:p>
        </w:tc>
        <w:tc>
          <w:tcPr>
            <w:tcW w:w="1134"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Richtig oder falsch?</w:t>
            </w:r>
          </w:p>
        </w:tc>
      </w:tr>
      <w:tr w:rsidR="00145329" w:rsidRPr="00491E1C"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eastAsia="ru-RU"/>
              </w:rPr>
            </w:pPr>
            <w:r w:rsidRPr="00491E1C">
              <w:rPr>
                <w:rFonts w:ascii="Times New Roman" w:eastAsia="Times New Roman" w:hAnsi="Times New Roman" w:cs="Times New Roman"/>
                <w:sz w:val="24"/>
                <w:szCs w:val="24"/>
                <w:lang w:val="de-DE" w:eastAsia="ru-RU"/>
              </w:rPr>
              <w:t>Der Erzähler heißt Tom.</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after="0" w:line="240" w:lineRule="auto"/>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seine Ferien nicht gemocht und will nicht mehr nach Frankreich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3</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Wohnung der Familie liegt so nah am Meer, dass sie zu Fuß ans Meer kamen.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Reise dauerte ungefähr 13 Stunden.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hatte am Anfang Angst vor dem Meer.</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In Urlaub mag Peter lieber besichtigen als ans Meer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2 Wochen haben die Ferien insgesamt gedauert.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8</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die Ferien toll gefunden, aber das Wetter war sehr schlecht.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9</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Peter mochte abends lieber zu Hause bleiben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möchte später zum Beispiel als Zauberer arbeiten.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145329" w:rsidRPr="00F80ED7" w:rsidRDefault="00824B5B" w:rsidP="00145329">
      <w:pPr>
        <w:spacing w:before="7" w:after="200" w:line="240" w:lineRule="auto"/>
        <w:ind w:right="2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iCs/>
          <w:sz w:val="24"/>
          <w:szCs w:val="24"/>
          <w:lang w:val="en-US" w:eastAsia="ru-RU"/>
        </w:rPr>
        <w:t>V</w:t>
      </w:r>
      <w:r w:rsidR="00145329" w:rsidRPr="00F80ED7">
        <w:rPr>
          <w:rFonts w:ascii="Times New Roman" w:eastAsia="Times New Roman" w:hAnsi="Times New Roman" w:cs="Times New Roman"/>
          <w:b/>
          <w:bCs/>
          <w:iCs/>
          <w:sz w:val="24"/>
          <w:szCs w:val="24"/>
          <w:lang w:val="en-US" w:eastAsia="ru-RU"/>
        </w:rPr>
        <w:t>I</w:t>
      </w:r>
      <w:r w:rsidR="00145329" w:rsidRPr="00F80ED7">
        <w:rPr>
          <w:rFonts w:ascii="Times New Roman" w:eastAsia="Times New Roman" w:hAnsi="Times New Roman" w:cs="Times New Roman"/>
          <w:b/>
          <w:bCs/>
          <w:iCs/>
          <w:sz w:val="24"/>
          <w:szCs w:val="24"/>
          <w:lang w:eastAsia="ru-RU"/>
        </w:rPr>
        <w:t>.</w:t>
      </w:r>
      <w:r w:rsidR="00145329" w:rsidRPr="00F80ED7">
        <w:rPr>
          <w:rFonts w:ascii="Times New Roman" w:eastAsia="Times New Roman" w:hAnsi="Times New Roman" w:cs="Times New Roman"/>
          <w:b/>
          <w:sz w:val="24"/>
          <w:szCs w:val="24"/>
          <w:lang w:eastAsia="ru-RU"/>
        </w:rPr>
        <w:t>Ответьте на вопросы по содержанию текста. Ответы впишите в таблицу, в колонку 2.</w:t>
      </w:r>
    </w:p>
    <w:tbl>
      <w:tblPr>
        <w:tblW w:w="0" w:type="auto"/>
        <w:tblCellMar>
          <w:left w:w="0" w:type="dxa"/>
          <w:right w:w="0" w:type="dxa"/>
        </w:tblCellMar>
        <w:tblLook w:val="04A0" w:firstRow="1" w:lastRow="0" w:firstColumn="1" w:lastColumn="0" w:noHBand="0" w:noVBand="1"/>
      </w:tblPr>
      <w:tblGrid>
        <w:gridCol w:w="561"/>
        <w:gridCol w:w="4657"/>
        <w:gridCol w:w="4121"/>
      </w:tblGrid>
      <w:tr w:rsidR="00145329" w:rsidRPr="00491E1C" w:rsidTr="00434E5B">
        <w:trPr>
          <w:trHeight w:val="702"/>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w:t>
            </w:r>
          </w:p>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4657"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Вопросы</w:t>
            </w:r>
          </w:p>
        </w:tc>
        <w:tc>
          <w:tcPr>
            <w:tcW w:w="4121"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Ответы</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alt ist Peter Dietrich?</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Wohin ist seine Familie letzten Sommer in den Urlaub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rPr>
          <w:trHeight w:val="919"/>
        </w:trPr>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lastRenderedPageBreak/>
              <w:t>3</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after="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Womit sind sie nach Frankreich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lange waren sie unterwegs?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 hat</w:t>
            </w:r>
            <w:proofErr w:type="gramStart"/>
            <w:r w:rsidRPr="00491E1C">
              <w:rPr>
                <w:rFonts w:ascii="Times New Roman" w:eastAsia="Times New Roman" w:hAnsi="Times New Roman" w:cs="Times New Roman"/>
                <w:spacing w:val="-7"/>
                <w:sz w:val="24"/>
                <w:szCs w:val="24"/>
                <w:lang w:val="de-DE" w:eastAsia="ru-RU"/>
              </w:rPr>
              <w:t>  Peter</w:t>
            </w:r>
            <w:proofErr w:type="gramEnd"/>
            <w:r w:rsidRPr="00491E1C">
              <w:rPr>
                <w:rFonts w:ascii="Times New Roman" w:eastAsia="Times New Roman" w:hAnsi="Times New Roman" w:cs="Times New Roman"/>
                <w:spacing w:val="-7"/>
                <w:sz w:val="24"/>
                <w:szCs w:val="24"/>
                <w:lang w:val="de-DE" w:eastAsia="ru-RU"/>
              </w:rPr>
              <w:t xml:space="preserve"> seine Freizeit verbracht?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Was hat die Familie abends besucht?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findet Peter französische Lieder?</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8</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Woran haben sie eines Abends teilgenommen?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9</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war das Wetter während des Urlaubs?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Hat die Reise den Jungen gefallen?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434E5B" w:rsidRPr="0095684F" w:rsidRDefault="00824B5B" w:rsidP="00434E5B">
      <w:pPr>
        <w:shd w:val="clear" w:color="auto" w:fill="FFFFFF"/>
        <w:spacing w:after="150" w:line="330" w:lineRule="atLeast"/>
        <w:textAlignment w:val="baseline"/>
        <w:rPr>
          <w:ins w:id="24" w:author="Unknown"/>
          <w:rFonts w:ascii="Times New Roman" w:hAnsi="Times New Roman"/>
          <w:b/>
          <w:color w:val="000000"/>
          <w:sz w:val="24"/>
          <w:szCs w:val="24"/>
          <w:lang w:val="en-US" w:eastAsia="ru-RU"/>
        </w:rPr>
      </w:pPr>
      <w:r>
        <w:rPr>
          <w:rFonts w:ascii="Times New Roman" w:hAnsi="Times New Roman"/>
          <w:b/>
          <w:color w:val="000000"/>
          <w:sz w:val="24"/>
          <w:szCs w:val="24"/>
          <w:lang w:val="en-US" w:eastAsia="ru-RU"/>
        </w:rPr>
        <w:t>V</w:t>
      </w:r>
      <w:r w:rsidR="00434E5B">
        <w:rPr>
          <w:rFonts w:ascii="Times New Roman" w:hAnsi="Times New Roman"/>
          <w:b/>
          <w:color w:val="000000"/>
          <w:sz w:val="24"/>
          <w:szCs w:val="24"/>
          <w:lang w:val="en-US" w:eastAsia="ru-RU"/>
        </w:rPr>
        <w:t>II</w:t>
      </w:r>
      <w:r w:rsidR="00434E5B" w:rsidRPr="00434E5B">
        <w:rPr>
          <w:rFonts w:ascii="Times New Roman" w:hAnsi="Times New Roman"/>
          <w:b/>
          <w:color w:val="000000"/>
          <w:sz w:val="24"/>
          <w:szCs w:val="24"/>
          <w:lang w:eastAsia="ru-RU"/>
        </w:rPr>
        <w:t>.</w:t>
      </w:r>
      <w:ins w:id="25" w:author="Unknown">
        <w:r w:rsidR="00434E5B" w:rsidRPr="00434E5B">
          <w:rPr>
            <w:rFonts w:ascii="Times New Roman" w:hAnsi="Times New Roman"/>
            <w:b/>
            <w:color w:val="000000"/>
            <w:sz w:val="24"/>
            <w:szCs w:val="24"/>
            <w:lang w:eastAsia="ru-RU"/>
          </w:rPr>
          <w:t xml:space="preserve">Выпишите предложения </w:t>
        </w:r>
      </w:ins>
      <w:r w:rsidR="001828A6" w:rsidRPr="00434E5B">
        <w:rPr>
          <w:rFonts w:ascii="Times New Roman" w:hAnsi="Times New Roman"/>
          <w:b/>
          <w:color w:val="000000"/>
          <w:sz w:val="24"/>
          <w:szCs w:val="24"/>
          <w:lang w:eastAsia="ru-RU"/>
        </w:rPr>
        <w:t xml:space="preserve">в </w:t>
      </w:r>
      <w:r w:rsidR="001828A6">
        <w:rPr>
          <w:rFonts w:ascii="Times New Roman" w:hAnsi="Times New Roman"/>
          <w:b/>
          <w:color w:val="000000"/>
          <w:sz w:val="24"/>
          <w:szCs w:val="24"/>
          <w:lang w:eastAsia="ru-RU"/>
        </w:rPr>
        <w:t>будущем</w:t>
      </w:r>
      <w:ins w:id="26" w:author="Unknown">
        <w:r w:rsidR="00434E5B" w:rsidRPr="00434E5B">
          <w:rPr>
            <w:rFonts w:ascii="Times New Roman" w:hAnsi="Times New Roman"/>
            <w:b/>
            <w:color w:val="000000"/>
            <w:sz w:val="24"/>
            <w:szCs w:val="24"/>
            <w:lang w:eastAsia="ru-RU"/>
          </w:rPr>
          <w:t xml:space="preserve"> времени. Переведите</w:t>
        </w:r>
        <w:r w:rsidR="00434E5B" w:rsidRPr="0095684F">
          <w:rPr>
            <w:rFonts w:ascii="Times New Roman" w:hAnsi="Times New Roman"/>
            <w:b/>
            <w:color w:val="000000"/>
            <w:sz w:val="24"/>
            <w:szCs w:val="24"/>
            <w:lang w:val="en-US" w:eastAsia="ru-RU"/>
          </w:rPr>
          <w:t>.</w:t>
        </w:r>
      </w:ins>
    </w:p>
    <w:p w:rsidR="00434E5B" w:rsidRPr="00434E5B" w:rsidRDefault="00434E5B" w:rsidP="00434E5B">
      <w:pPr>
        <w:shd w:val="clear" w:color="auto" w:fill="FFFFFF"/>
        <w:spacing w:after="0" w:line="330" w:lineRule="atLeast"/>
        <w:textAlignment w:val="baseline"/>
        <w:rPr>
          <w:ins w:id="27" w:author="Unknown"/>
          <w:rFonts w:ascii="Times New Roman" w:hAnsi="Times New Roman"/>
          <w:color w:val="000000"/>
          <w:sz w:val="24"/>
          <w:szCs w:val="24"/>
          <w:lang w:val="en-US" w:eastAsia="ru-RU"/>
        </w:rPr>
      </w:pPr>
      <w:ins w:id="28" w:author="Unknown">
        <w:r w:rsidRPr="00434E5B">
          <w:rPr>
            <w:rFonts w:ascii="Times New Roman" w:hAnsi="Times New Roman"/>
            <w:color w:val="000000"/>
            <w:sz w:val="24"/>
            <w:szCs w:val="24"/>
            <w:lang w:val="en-US" w:eastAsia="ru-RU"/>
          </w:rPr>
          <w:t xml:space="preserve">1. Wir werden </w:t>
        </w:r>
        <w:proofErr w:type="gramStart"/>
        <w:r w:rsidRPr="00434E5B">
          <w:rPr>
            <w:rFonts w:ascii="Times New Roman" w:hAnsi="Times New Roman"/>
            <w:color w:val="000000"/>
            <w:sz w:val="24"/>
            <w:szCs w:val="24"/>
            <w:lang w:val="en-US" w:eastAsia="ru-RU"/>
          </w:rPr>
          <w:t>ins</w:t>
        </w:r>
        <w:proofErr w:type="gramEnd"/>
        <w:r w:rsidRPr="00434E5B">
          <w:rPr>
            <w:rFonts w:ascii="Times New Roman" w:hAnsi="Times New Roman"/>
            <w:color w:val="000000"/>
            <w:sz w:val="24"/>
            <w:szCs w:val="24"/>
            <w:lang w:val="en-US" w:eastAsia="ru-RU"/>
          </w:rPr>
          <w:t xml:space="preserve"> Theater gehen.</w:t>
        </w:r>
      </w:ins>
    </w:p>
    <w:p w:rsidR="00434E5B" w:rsidRPr="00434E5B" w:rsidRDefault="00434E5B" w:rsidP="00434E5B">
      <w:pPr>
        <w:shd w:val="clear" w:color="auto" w:fill="FFFFFF"/>
        <w:spacing w:after="0" w:line="330" w:lineRule="atLeast"/>
        <w:textAlignment w:val="baseline"/>
        <w:rPr>
          <w:ins w:id="29" w:author="Unknown"/>
          <w:rFonts w:ascii="Times New Roman" w:hAnsi="Times New Roman"/>
          <w:color w:val="000000"/>
          <w:sz w:val="24"/>
          <w:szCs w:val="24"/>
          <w:lang w:val="en-US" w:eastAsia="ru-RU"/>
        </w:rPr>
      </w:pPr>
      <w:ins w:id="30" w:author="Unknown">
        <w:r w:rsidRPr="00434E5B">
          <w:rPr>
            <w:rFonts w:ascii="Times New Roman" w:hAnsi="Times New Roman"/>
            <w:color w:val="000000"/>
            <w:sz w:val="24"/>
            <w:szCs w:val="24"/>
            <w:lang w:val="en-US" w:eastAsia="ru-RU"/>
          </w:rPr>
          <w:t>2. Was wurde im Zentrum der Stadt gebaut?</w:t>
        </w:r>
      </w:ins>
    </w:p>
    <w:p w:rsidR="00434E5B" w:rsidRPr="00434E5B" w:rsidRDefault="00434E5B" w:rsidP="00434E5B">
      <w:pPr>
        <w:shd w:val="clear" w:color="auto" w:fill="FFFFFF"/>
        <w:spacing w:after="0" w:line="330" w:lineRule="atLeast"/>
        <w:textAlignment w:val="baseline"/>
        <w:rPr>
          <w:ins w:id="31" w:author="Unknown"/>
          <w:rFonts w:ascii="Times New Roman" w:hAnsi="Times New Roman"/>
          <w:color w:val="000000"/>
          <w:sz w:val="24"/>
          <w:szCs w:val="24"/>
          <w:lang w:val="en-US" w:eastAsia="ru-RU"/>
        </w:rPr>
      </w:pPr>
      <w:ins w:id="32" w:author="Unknown">
        <w:r w:rsidRPr="00434E5B">
          <w:rPr>
            <w:rFonts w:ascii="Times New Roman" w:hAnsi="Times New Roman"/>
            <w:color w:val="000000"/>
            <w:sz w:val="24"/>
            <w:szCs w:val="24"/>
            <w:lang w:val="en-US" w:eastAsia="ru-RU"/>
          </w:rPr>
          <w:t>3. Sind Sie mit dem Beruf zufrieden?</w:t>
        </w:r>
      </w:ins>
    </w:p>
    <w:p w:rsidR="00434E5B" w:rsidRPr="00434E5B" w:rsidRDefault="00434E5B" w:rsidP="00434E5B">
      <w:pPr>
        <w:shd w:val="clear" w:color="auto" w:fill="FFFFFF"/>
        <w:spacing w:after="0" w:line="330" w:lineRule="atLeast"/>
        <w:textAlignment w:val="baseline"/>
        <w:rPr>
          <w:ins w:id="33" w:author="Unknown"/>
          <w:rFonts w:ascii="Times New Roman" w:hAnsi="Times New Roman"/>
          <w:color w:val="000000"/>
          <w:sz w:val="24"/>
          <w:szCs w:val="24"/>
          <w:lang w:val="en-US" w:eastAsia="ru-RU"/>
        </w:rPr>
      </w:pPr>
      <w:ins w:id="34" w:author="Unknown">
        <w:r w:rsidRPr="00434E5B">
          <w:rPr>
            <w:rFonts w:ascii="Times New Roman" w:hAnsi="Times New Roman"/>
            <w:color w:val="000000"/>
            <w:sz w:val="24"/>
            <w:szCs w:val="24"/>
            <w:lang w:val="en-US" w:eastAsia="ru-RU"/>
          </w:rPr>
          <w:t>4. Werden Sie nach Moskau fahren?</w:t>
        </w:r>
      </w:ins>
    </w:p>
    <w:p w:rsidR="00434E5B" w:rsidRPr="00434E5B" w:rsidRDefault="00434E5B" w:rsidP="00434E5B">
      <w:pPr>
        <w:shd w:val="clear" w:color="auto" w:fill="FFFFFF"/>
        <w:spacing w:after="0" w:line="330" w:lineRule="atLeast"/>
        <w:textAlignment w:val="baseline"/>
        <w:rPr>
          <w:ins w:id="35" w:author="Unknown"/>
          <w:rFonts w:ascii="Times New Roman" w:hAnsi="Times New Roman"/>
          <w:color w:val="000000"/>
          <w:sz w:val="24"/>
          <w:szCs w:val="24"/>
          <w:lang w:val="en-US" w:eastAsia="ru-RU"/>
        </w:rPr>
      </w:pPr>
      <w:ins w:id="36" w:author="Unknown">
        <w:r w:rsidRPr="00434E5B">
          <w:rPr>
            <w:rFonts w:ascii="Times New Roman" w:hAnsi="Times New Roman"/>
            <w:color w:val="000000"/>
            <w:sz w:val="24"/>
            <w:szCs w:val="24"/>
            <w:lang w:val="en-US" w:eastAsia="ru-RU"/>
          </w:rPr>
          <w:t>5. Du bist rechtzeitig gekommen.</w:t>
        </w:r>
      </w:ins>
    </w:p>
    <w:p w:rsidR="00434E5B" w:rsidRPr="00434E5B" w:rsidRDefault="00434E5B" w:rsidP="00434E5B">
      <w:pPr>
        <w:shd w:val="clear" w:color="auto" w:fill="FFFFFF"/>
        <w:spacing w:after="0" w:line="330" w:lineRule="atLeast"/>
        <w:textAlignment w:val="baseline"/>
        <w:rPr>
          <w:ins w:id="37" w:author="Unknown"/>
          <w:rFonts w:ascii="Times New Roman" w:hAnsi="Times New Roman"/>
          <w:color w:val="000000"/>
          <w:sz w:val="24"/>
          <w:szCs w:val="24"/>
          <w:lang w:val="en-US" w:eastAsia="ru-RU"/>
        </w:rPr>
      </w:pPr>
      <w:ins w:id="38" w:author="Unknown">
        <w:r w:rsidRPr="00434E5B">
          <w:rPr>
            <w:rFonts w:ascii="Times New Roman" w:hAnsi="Times New Roman"/>
            <w:color w:val="000000"/>
            <w:sz w:val="24"/>
            <w:szCs w:val="24"/>
            <w:lang w:val="en-US" w:eastAsia="ru-RU"/>
          </w:rPr>
          <w:t>6. Er wird diesen Text übersetzen.</w:t>
        </w:r>
      </w:ins>
    </w:p>
    <w:p w:rsidR="00342216" w:rsidRDefault="00342216" w:rsidP="0095684F">
      <w:pPr>
        <w:spacing w:after="0" w:line="240" w:lineRule="auto"/>
        <w:rPr>
          <w:rFonts w:ascii="Times New Roman" w:eastAsia="Times New Roman" w:hAnsi="Times New Roman" w:cs="Times New Roman"/>
          <w:i/>
          <w:iCs/>
          <w:spacing w:val="-7"/>
          <w:sz w:val="24"/>
          <w:szCs w:val="24"/>
          <w:lang w:val="en-US" w:eastAsia="ru-RU"/>
        </w:rPr>
      </w:pPr>
    </w:p>
    <w:p w:rsidR="00342216" w:rsidRDefault="00342216" w:rsidP="00EA02B4">
      <w:pPr>
        <w:spacing w:after="0" w:line="240" w:lineRule="auto"/>
        <w:jc w:val="center"/>
        <w:rPr>
          <w:rFonts w:ascii="Times New Roman" w:eastAsia="Times New Roman" w:hAnsi="Times New Roman" w:cs="Times New Roman"/>
          <w:i/>
          <w:iCs/>
          <w:spacing w:val="-7"/>
          <w:sz w:val="24"/>
          <w:szCs w:val="24"/>
          <w:lang w:val="en-US" w:eastAsia="ru-RU"/>
        </w:rPr>
      </w:pPr>
    </w:p>
    <w:p w:rsidR="00EA02B4" w:rsidRDefault="00EA02B4" w:rsidP="00EA02B4">
      <w:pPr>
        <w:spacing w:after="0" w:line="240" w:lineRule="auto"/>
        <w:jc w:val="center"/>
        <w:rPr>
          <w:rFonts w:ascii="Times New Roman" w:hAnsi="Times New Roman" w:cs="Times New Roman"/>
          <w:b/>
          <w:sz w:val="28"/>
          <w:szCs w:val="28"/>
        </w:rPr>
      </w:pPr>
      <w:r w:rsidRPr="00491E1C">
        <w:rPr>
          <w:rFonts w:ascii="Times New Roman" w:eastAsia="Times New Roman" w:hAnsi="Times New Roman" w:cs="Times New Roman"/>
          <w:i/>
          <w:iCs/>
          <w:spacing w:val="-7"/>
          <w:sz w:val="24"/>
          <w:szCs w:val="24"/>
          <w:lang w:val="en-US" w:eastAsia="ru-RU"/>
        </w:rPr>
        <w:t> </w:t>
      </w:r>
      <w:r>
        <w:rPr>
          <w:rFonts w:ascii="Times New Roman" w:hAnsi="Times New Roman" w:cs="Times New Roman"/>
          <w:b/>
          <w:sz w:val="28"/>
          <w:szCs w:val="28"/>
        </w:rPr>
        <w:t>Контрольная работа №2</w:t>
      </w:r>
      <w:r w:rsidRPr="00A51FAF">
        <w:rPr>
          <w:rFonts w:ascii="Times New Roman" w:hAnsi="Times New Roman" w:cs="Times New Roman"/>
          <w:b/>
          <w:sz w:val="28"/>
          <w:szCs w:val="28"/>
        </w:rPr>
        <w:t xml:space="preserve"> по   дисциплине </w:t>
      </w:r>
      <w:r>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 </w:t>
      </w:r>
      <w:r>
        <w:rPr>
          <w:rFonts w:ascii="Times New Roman" w:hAnsi="Times New Roman" w:cs="Times New Roman"/>
          <w:b/>
          <w:sz w:val="28"/>
          <w:szCs w:val="28"/>
        </w:rPr>
        <w:t>ОП.07</w:t>
      </w:r>
      <w:r w:rsidRPr="00A51FAF">
        <w:rPr>
          <w:rFonts w:ascii="Times New Roman" w:hAnsi="Times New Roman" w:cs="Times New Roman"/>
          <w:b/>
          <w:sz w:val="28"/>
          <w:szCs w:val="28"/>
        </w:rPr>
        <w:t xml:space="preserve"> Иностранный язык </w:t>
      </w:r>
      <w:r>
        <w:rPr>
          <w:rFonts w:ascii="Times New Roman" w:hAnsi="Times New Roman" w:cs="Times New Roman"/>
          <w:b/>
          <w:sz w:val="28"/>
          <w:szCs w:val="28"/>
        </w:rPr>
        <w:t>(</w:t>
      </w:r>
      <w:r w:rsidRPr="00A51FAF">
        <w:rPr>
          <w:rFonts w:ascii="Times New Roman" w:hAnsi="Times New Roman" w:cs="Times New Roman"/>
          <w:b/>
          <w:sz w:val="28"/>
          <w:szCs w:val="28"/>
        </w:rPr>
        <w:t>в</w:t>
      </w:r>
      <w:r>
        <w:rPr>
          <w:rFonts w:ascii="Times New Roman" w:hAnsi="Times New Roman" w:cs="Times New Roman"/>
          <w:b/>
          <w:sz w:val="28"/>
          <w:szCs w:val="28"/>
        </w:rPr>
        <w:t>торой)</w:t>
      </w:r>
      <w:r w:rsidRPr="00A51FAF">
        <w:rPr>
          <w:rFonts w:ascii="Times New Roman" w:hAnsi="Times New Roman" w:cs="Times New Roman"/>
          <w:b/>
          <w:sz w:val="28"/>
          <w:szCs w:val="28"/>
        </w:rPr>
        <w:t xml:space="preserve"> </w:t>
      </w:r>
      <w:r>
        <w:rPr>
          <w:rFonts w:ascii="Times New Roman" w:hAnsi="Times New Roman" w:cs="Times New Roman"/>
          <w:b/>
          <w:sz w:val="28"/>
          <w:szCs w:val="28"/>
        </w:rPr>
        <w:t>– 2курс</w:t>
      </w:r>
    </w:p>
    <w:p w:rsidR="00EA02B4" w:rsidRPr="00A51FAF" w:rsidRDefault="00211CDF" w:rsidP="00EA02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Вариант 3</w:t>
      </w:r>
      <w:r w:rsidR="00EA02B4">
        <w:rPr>
          <w:rFonts w:ascii="Times New Roman" w:hAnsi="Times New Roman" w:cs="Times New Roman"/>
          <w:b/>
          <w:sz w:val="28"/>
          <w:szCs w:val="28"/>
        </w:rPr>
        <w:t>.</w:t>
      </w:r>
    </w:p>
    <w:p w:rsidR="00EA02B4" w:rsidRPr="00733EDB" w:rsidRDefault="00EA02B4" w:rsidP="00EA02B4">
      <w:pPr>
        <w:spacing w:after="0" w:line="240" w:lineRule="auto"/>
        <w:rPr>
          <w:rFonts w:ascii="Times New Roman" w:eastAsia="Times New Roman" w:hAnsi="Times New Roman" w:cs="Times New Roman"/>
          <w:sz w:val="24"/>
          <w:szCs w:val="24"/>
          <w:lang w:eastAsia="ru-RU"/>
        </w:rPr>
      </w:pPr>
    </w:p>
    <w:p w:rsidR="00EA02B4" w:rsidRDefault="00EA02B4" w:rsidP="00EA02B4">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sidRPr="003369AE">
        <w:rPr>
          <w:rFonts w:ascii="Times New Roman" w:hAnsi="Times New Roman"/>
          <w:color w:val="000000"/>
          <w:sz w:val="24"/>
          <w:szCs w:val="24"/>
          <w:lang w:eastAsia="ru-RU"/>
        </w:rPr>
        <w:t>Модальные глаголы</w:t>
      </w:r>
    </w:p>
    <w:p w:rsidR="00AF49E0" w:rsidRPr="003369AE"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Глагол. Глаголы сильного и слабого спряжения</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sidRPr="003369AE">
        <w:rPr>
          <w:rFonts w:ascii="Times New Roman" w:hAnsi="Times New Roman"/>
          <w:color w:val="000000"/>
          <w:sz w:val="24"/>
          <w:szCs w:val="24"/>
          <w:lang w:eastAsia="ru-RU"/>
        </w:rPr>
        <w:t>Сложное предложение. Сложносочиненное и сложноподчинённое предложение</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Наречие.</w:t>
      </w:r>
    </w:p>
    <w:p w:rsidR="00AF49E0" w:rsidRPr="0088613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Употребление глаголов </w:t>
      </w:r>
      <w:r>
        <w:rPr>
          <w:rFonts w:ascii="Times New Roman" w:hAnsi="Times New Roman"/>
          <w:color w:val="000000"/>
          <w:sz w:val="24"/>
          <w:szCs w:val="24"/>
          <w:lang w:val="en-US" w:eastAsia="ru-RU"/>
        </w:rPr>
        <w:t>haben</w:t>
      </w:r>
      <w:r w:rsidRPr="00886130">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lassen</w:t>
      </w:r>
      <w:r w:rsidRPr="00886130">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sein</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Предлоги</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Временные формы</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Главные и второстепенные члены предложения</w:t>
      </w:r>
    </w:p>
    <w:p w:rsidR="00AF49E0" w:rsidRDefault="00AF49E0" w:rsidP="00EA02B4">
      <w:pPr>
        <w:shd w:val="clear" w:color="auto" w:fill="FFFFFF"/>
        <w:spacing w:after="150" w:line="330" w:lineRule="atLeast"/>
        <w:textAlignment w:val="baseline"/>
        <w:rPr>
          <w:rFonts w:ascii="Times New Roman" w:hAnsi="Times New Roman"/>
          <w:color w:val="000000"/>
          <w:sz w:val="28"/>
          <w:szCs w:val="28"/>
          <w:lang w:eastAsia="ru-RU"/>
        </w:rPr>
      </w:pPr>
    </w:p>
    <w:p w:rsidR="00EA02B4" w:rsidRPr="00F80ED7" w:rsidRDefault="00EA02B4" w:rsidP="00EA02B4">
      <w:pPr>
        <w:spacing w:before="7" w:after="200" w:line="240" w:lineRule="auto"/>
        <w:ind w:right="22"/>
        <w:jc w:val="both"/>
        <w:rPr>
          <w:rFonts w:ascii="Times New Roman" w:eastAsia="Times New Roman" w:hAnsi="Times New Roman" w:cs="Times New Roman"/>
          <w:sz w:val="24"/>
          <w:szCs w:val="24"/>
          <w:lang w:eastAsia="ru-RU"/>
        </w:rPr>
      </w:pPr>
      <w:r w:rsidRPr="00F80ED7">
        <w:rPr>
          <w:rFonts w:ascii="Times New Roman" w:eastAsia="Times New Roman" w:hAnsi="Times New Roman" w:cs="Times New Roman"/>
          <w:b/>
          <w:sz w:val="24"/>
          <w:szCs w:val="24"/>
          <w:lang w:val="en-US" w:eastAsia="ru-RU"/>
        </w:rPr>
        <w:t>I</w:t>
      </w:r>
      <w:r w:rsidRPr="00F80ED7">
        <w:rPr>
          <w:rFonts w:ascii="Times New Roman" w:eastAsia="Times New Roman" w:hAnsi="Times New Roman" w:cs="Times New Roman"/>
          <w:b/>
          <w:sz w:val="24"/>
          <w:szCs w:val="24"/>
          <w:lang w:eastAsia="ru-RU"/>
        </w:rPr>
        <w:t>. Вставьте вместо пропусков подходящие по смыслу слова.</w:t>
      </w:r>
    </w:p>
    <w:p w:rsidR="00EA02B4" w:rsidRPr="00244EB8" w:rsidRDefault="00EA02B4" w:rsidP="00EA02B4">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Hallo, Freunde! Ich heisse </w:t>
      </w:r>
      <w:proofErr w:type="gramStart"/>
      <w:r>
        <w:rPr>
          <w:rFonts w:ascii="Times New Roman" w:eastAsia="Times New Roman" w:hAnsi="Times New Roman" w:cs="Times New Roman"/>
          <w:sz w:val="24"/>
          <w:szCs w:val="24"/>
          <w:lang w:val="en-US" w:eastAsia="ru-RU"/>
        </w:rPr>
        <w:t xml:space="preserve">Peter </w:t>
      </w:r>
      <w:r w:rsidRPr="00244EB8">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Smirnov</w:t>
      </w:r>
      <w:proofErr w:type="gramEnd"/>
      <w:r>
        <w:rPr>
          <w:rFonts w:ascii="Times New Roman" w:eastAsia="Times New Roman" w:hAnsi="Times New Roman" w:cs="Times New Roman"/>
          <w:sz w:val="24"/>
          <w:szCs w:val="24"/>
          <w:lang w:val="en-US" w:eastAsia="ru-RU"/>
        </w:rPr>
        <w:t>. Ich bin 20</w:t>
      </w:r>
      <w:r w:rsidRPr="00244EB8">
        <w:rPr>
          <w:rFonts w:ascii="Times New Roman" w:eastAsia="Times New Roman" w:hAnsi="Times New Roman" w:cs="Times New Roman"/>
          <w:sz w:val="24"/>
          <w:szCs w:val="24"/>
          <w:lang w:val="en-US" w:eastAsia="ru-RU"/>
        </w:rPr>
        <w:t>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 Ich wohne in</w:t>
      </w:r>
      <w:r>
        <w:rPr>
          <w:rFonts w:ascii="Times New Roman" w:eastAsia="Times New Roman" w:hAnsi="Times New Roman" w:cs="Times New Roman"/>
          <w:sz w:val="24"/>
          <w:szCs w:val="24"/>
          <w:lang w:val="en-US" w:eastAsia="ru-RU"/>
        </w:rPr>
        <w:t xml:space="preserve"> Smolensk</w:t>
      </w:r>
      <w:r w:rsidRPr="00244EB8">
        <w:rPr>
          <w:rFonts w:ascii="Times New Roman" w:eastAsia="Times New Roman" w:hAnsi="Times New Roman" w:cs="Times New Roman"/>
          <w:sz w:val="24"/>
          <w:szCs w:val="24"/>
          <w:lang w:val="en-US" w:eastAsia="ru-RU"/>
        </w:rPr>
        <w:t>. Ich bin 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2) und studiere</w:t>
      </w:r>
      <w:r w:rsidR="00342216">
        <w:rPr>
          <w:rFonts w:ascii="Times New Roman" w:eastAsia="Times New Roman" w:hAnsi="Times New Roman" w:cs="Times New Roman"/>
          <w:sz w:val="24"/>
          <w:szCs w:val="24"/>
          <w:lang w:val="en-US" w:eastAsia="ru-RU"/>
        </w:rPr>
        <w:t xml:space="preserve">  Biologie</w:t>
      </w:r>
      <w:r w:rsidRPr="00244EB8">
        <w:rPr>
          <w:rFonts w:ascii="Times New Roman" w:eastAsia="Times New Roman" w:hAnsi="Times New Roman" w:cs="Times New Roman"/>
          <w:sz w:val="24"/>
          <w:szCs w:val="24"/>
          <w:lang w:val="en-US" w:eastAsia="ru-RU"/>
        </w:rPr>
        <w:t>. Ich habe eine Freundin. Meine Freundin_______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3) aus Bonn. Sie spielt gern______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4). Das ist_______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5). </w:t>
      </w:r>
    </w:p>
    <w:p w:rsidR="00EA02B4" w:rsidRPr="00244EB8" w:rsidRDefault="00EA02B4" w:rsidP="00EA02B4">
      <w:pPr>
        <w:spacing w:before="100" w:beforeAutospacing="1" w:after="100" w:afterAutospacing="1"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lastRenderedPageBreak/>
        <w:t>Ich habe auch eine Familie. Mein Vater ist Ingeniuer__________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6). Meine Mutter arbeitet auch. Sie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Lehrerin. Ich habe Geschwister: einen Bruder und eine Schwester. Mein Bruder heisst Iwan. Er lernt noch. Iwan______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7) Musik und tanzt gern. Meine Schwester Olga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Studentin. Sie________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8) Padagogik und lernt_______(9) Deutsch. Olga fahrt_____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10) nach Dresden.</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Ich lerne auch Deutsch, aber ich bin faul. Die Aufgaben sind nicht_______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11) fur mich. Ich lerne nicht alle 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12) und studiere die Grammatik nicht immer. Aber meine Schwester______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13) mir gern. Sie sagt: “____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14) nicht faul! Lies alle Texte_____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15). Ubung macht den Meister! Ich liebe meine Schwester gern. Wir </w:t>
      </w:r>
      <w:proofErr w:type="gramStart"/>
      <w:r w:rsidRPr="00244EB8">
        <w:rPr>
          <w:rFonts w:ascii="Times New Roman" w:eastAsia="Times New Roman" w:hAnsi="Times New Roman" w:cs="Times New Roman"/>
          <w:sz w:val="24"/>
          <w:szCs w:val="24"/>
          <w:lang w:val="en-US" w:eastAsia="ru-RU"/>
        </w:rPr>
        <w:t>sind</w:t>
      </w:r>
      <w:proofErr w:type="gramEnd"/>
      <w:r w:rsidRPr="00244EB8">
        <w:rPr>
          <w:rFonts w:ascii="Times New Roman" w:eastAsia="Times New Roman" w:hAnsi="Times New Roman" w:cs="Times New Roman"/>
          <w:sz w:val="24"/>
          <w:szCs w:val="24"/>
          <w:lang w:val="en-US" w:eastAsia="ru-RU"/>
        </w:rPr>
        <w:t xml:space="preserve"> Freundinnen. Das ist________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16).</w:t>
      </w:r>
      <w:r w:rsidRPr="00244EB8">
        <w:rPr>
          <w:rFonts w:ascii="Times New Roman" w:eastAsia="Times New Roman" w:hAnsi="Times New Roman" w:cs="Times New Roman"/>
          <w:sz w:val="24"/>
          <w:szCs w:val="24"/>
          <w:lang w:val="en-US" w:eastAsia="ru-RU"/>
        </w:rPr>
        <w:br/>
      </w:r>
      <w:r w:rsidRPr="00244EB8">
        <w:rPr>
          <w:rFonts w:ascii="Times New Roman" w:eastAsia="Times New Roman" w:hAnsi="Times New Roman" w:cs="Times New Roman"/>
          <w:sz w:val="24"/>
          <w:szCs w:val="24"/>
          <w:lang w:val="en-US" w:eastAsia="ru-RU"/>
        </w:rPr>
        <w:br/>
        <w:t>1. a) von Beruf; b) nach Berlin; c) Jahre alt; d) zu Besuch.</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Lehrerin; b) Studentin; c) Freundin; d) Arztin.</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3.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kommt; b) liebt; c) spielt; d) treibt.</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4.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Tennis; b) Sport; c) Musik; d) Geschichte.</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gern; b) gesund; c) bald; d) faul.</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6. a) von Beruf; b) nach Berlin; c) Jahre alt; d) zu Besuch.</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7.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hort; b) spielt; c) arbeitet; d) lernt.</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8.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lernt; b) spricht; c) studiert; d) sagt.</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9. a) bald; b) laut; c) gern; d) faul.</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10. a) bald; b) laut; c) gern; d) faul.</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11.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fleissig; b) leicht; c) immer; d) laut.</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Geschenke; b) Berufe; c) Adressen; d) Worter.</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13.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hilft; b) spricht; c) gibt; d) lernt.</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14.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Nimm; b) Sag; c) Fahre; d) Sei.</w:t>
      </w:r>
    </w:p>
    <w:p w:rsidR="00EA02B4" w:rsidRPr="00244EB8"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faul; b) laut; c) interessant; d) bald.</w:t>
      </w:r>
    </w:p>
    <w:p w:rsidR="00EA02B4" w:rsidRDefault="00EA02B4" w:rsidP="00EA02B4">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16.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gern; b) laut; c) alt; d) schon.</w:t>
      </w:r>
    </w:p>
    <w:p w:rsidR="00824B5B" w:rsidRPr="00824B5B" w:rsidRDefault="00824B5B" w:rsidP="00824B5B">
      <w:pPr>
        <w:pStyle w:val="c1"/>
        <w:rPr>
          <w:b/>
        </w:rPr>
      </w:pPr>
      <w:r w:rsidRPr="00824B5B">
        <w:rPr>
          <w:b/>
          <w:sz w:val="28"/>
          <w:szCs w:val="28"/>
          <w:lang w:val="en-US"/>
        </w:rPr>
        <w:t>II</w:t>
      </w:r>
      <w:r w:rsidRPr="00824B5B">
        <w:rPr>
          <w:b/>
          <w:sz w:val="28"/>
          <w:szCs w:val="28"/>
        </w:rPr>
        <w:t>.</w:t>
      </w:r>
      <w:r w:rsidRPr="00824B5B">
        <w:rPr>
          <w:rStyle w:val="a4"/>
          <w:b/>
        </w:rPr>
        <w:t xml:space="preserve"> </w:t>
      </w:r>
      <w:r w:rsidRPr="00824B5B">
        <w:rPr>
          <w:rStyle w:val="c5"/>
          <w:b/>
        </w:rPr>
        <w:t>Составьте сложносочиненное предложение из двух простых, используя следующие союзы</w:t>
      </w:r>
      <w:proofErr w:type="gramStart"/>
      <w:r w:rsidRPr="00824B5B">
        <w:rPr>
          <w:rStyle w:val="c5"/>
          <w:b/>
        </w:rPr>
        <w:t>:</w:t>
      </w:r>
      <w:r w:rsidRPr="00824B5B">
        <w:rPr>
          <w:rStyle w:val="c4"/>
          <w:b/>
          <w:lang w:val="en-US"/>
        </w:rPr>
        <w:t>darum</w:t>
      </w:r>
      <w:proofErr w:type="gramEnd"/>
      <w:r w:rsidRPr="00824B5B">
        <w:rPr>
          <w:rStyle w:val="c4"/>
          <w:b/>
        </w:rPr>
        <w:t xml:space="preserve">, </w:t>
      </w:r>
      <w:r w:rsidRPr="00824B5B">
        <w:rPr>
          <w:rStyle w:val="c4"/>
          <w:b/>
          <w:lang w:val="en-US"/>
        </w:rPr>
        <w:t>deshalb</w:t>
      </w:r>
      <w:r w:rsidRPr="00824B5B">
        <w:rPr>
          <w:rStyle w:val="c4"/>
          <w:b/>
        </w:rPr>
        <w:t xml:space="preserve">, </w:t>
      </w:r>
      <w:r w:rsidRPr="00824B5B">
        <w:rPr>
          <w:rStyle w:val="c4"/>
          <w:b/>
          <w:lang w:val="en-US"/>
        </w:rPr>
        <w:t>deswegen</w:t>
      </w:r>
      <w:r w:rsidRPr="00824B5B">
        <w:rPr>
          <w:rStyle w:val="c4"/>
          <w:b/>
        </w:rPr>
        <w:t>.</w:t>
      </w:r>
    </w:p>
    <w:p w:rsidR="00824B5B" w:rsidRPr="00824B5B" w:rsidRDefault="00824B5B" w:rsidP="00824B5B">
      <w:pPr>
        <w:pStyle w:val="c1"/>
        <w:spacing w:before="0" w:beforeAutospacing="0" w:after="0" w:afterAutospacing="0"/>
        <w:rPr>
          <w:lang w:val="en-US"/>
        </w:rPr>
      </w:pPr>
      <w:r w:rsidRPr="00824B5B">
        <w:rPr>
          <w:rStyle w:val="c0"/>
          <w:lang w:val="en-US"/>
        </w:rPr>
        <w:t xml:space="preserve">1) Der Unterricht beginnt um 9 Uhr. Sie steht früh auf. </w:t>
      </w:r>
    </w:p>
    <w:p w:rsidR="00824B5B" w:rsidRPr="00824B5B" w:rsidRDefault="00824B5B" w:rsidP="00824B5B">
      <w:pPr>
        <w:pStyle w:val="c1"/>
        <w:spacing w:before="0" w:beforeAutospacing="0" w:after="0" w:afterAutospacing="0"/>
        <w:rPr>
          <w:lang w:val="en-US"/>
        </w:rPr>
      </w:pPr>
      <w:r w:rsidRPr="00824B5B">
        <w:rPr>
          <w:rStyle w:val="c0"/>
          <w:lang w:val="en-US"/>
        </w:rPr>
        <w:t xml:space="preserve">2) Sie </w:t>
      </w:r>
      <w:proofErr w:type="gramStart"/>
      <w:r w:rsidRPr="00824B5B">
        <w:rPr>
          <w:rStyle w:val="c0"/>
          <w:lang w:val="en-US"/>
        </w:rPr>
        <w:t>ist</w:t>
      </w:r>
      <w:proofErr w:type="gramEnd"/>
      <w:r w:rsidRPr="00824B5B">
        <w:rPr>
          <w:rStyle w:val="c0"/>
          <w:lang w:val="en-US"/>
        </w:rPr>
        <w:t xml:space="preserve"> den ganzen Tag beschäftigt. Sie besucht selten das Theater. </w:t>
      </w:r>
    </w:p>
    <w:p w:rsidR="00824B5B" w:rsidRPr="00824B5B" w:rsidRDefault="00824B5B" w:rsidP="00824B5B">
      <w:pPr>
        <w:pStyle w:val="c1"/>
        <w:spacing w:before="0" w:beforeAutospacing="0" w:after="0" w:afterAutospacing="0"/>
        <w:rPr>
          <w:lang w:val="en-US"/>
        </w:rPr>
      </w:pPr>
      <w:r w:rsidRPr="00824B5B">
        <w:rPr>
          <w:rStyle w:val="c0"/>
          <w:lang w:val="en-US"/>
        </w:rPr>
        <w:t xml:space="preserve">3) Heute findet ein Vortrag statt. Ich bleibe nach dem Unterricht im Institut. </w:t>
      </w:r>
    </w:p>
    <w:p w:rsidR="00824B5B" w:rsidRPr="00824B5B" w:rsidRDefault="00824B5B" w:rsidP="00824B5B">
      <w:pPr>
        <w:pStyle w:val="c1"/>
        <w:spacing w:before="0" w:beforeAutospacing="0" w:after="0" w:afterAutospacing="0"/>
        <w:rPr>
          <w:lang w:val="en-US"/>
        </w:rPr>
      </w:pPr>
      <w:r w:rsidRPr="00824B5B">
        <w:rPr>
          <w:rStyle w:val="c0"/>
          <w:lang w:val="en-US"/>
        </w:rPr>
        <w:t>4) Iwanow beherrscht gut Deutsch. Er schreibt seine Briefe deutsch.</w:t>
      </w:r>
    </w:p>
    <w:p w:rsidR="00824B5B" w:rsidRPr="00824B5B" w:rsidRDefault="00824B5B" w:rsidP="00824B5B">
      <w:pPr>
        <w:pStyle w:val="c1"/>
        <w:spacing w:before="0" w:beforeAutospacing="0" w:after="0" w:afterAutospacing="0"/>
        <w:rPr>
          <w:lang w:val="en-US"/>
        </w:rPr>
      </w:pPr>
      <w:r w:rsidRPr="00824B5B">
        <w:rPr>
          <w:rStyle w:val="c0"/>
          <w:lang w:val="en-US"/>
        </w:rPr>
        <w:t xml:space="preserve">5) Das Studentenheim </w:t>
      </w:r>
      <w:proofErr w:type="gramStart"/>
      <w:r w:rsidRPr="00824B5B">
        <w:rPr>
          <w:rStyle w:val="c0"/>
          <w:lang w:val="en-US"/>
        </w:rPr>
        <w:t>ist</w:t>
      </w:r>
      <w:proofErr w:type="gramEnd"/>
      <w:r w:rsidRPr="00824B5B">
        <w:rPr>
          <w:rStyle w:val="c0"/>
          <w:lang w:val="en-US"/>
        </w:rPr>
        <w:t xml:space="preserve"> ein Neubau. Den Studenten stehen hier alle Bequemlichkeiten zur Verfügung.</w:t>
      </w:r>
    </w:p>
    <w:p w:rsidR="00824B5B" w:rsidRDefault="00824B5B" w:rsidP="00824B5B">
      <w:pPr>
        <w:pStyle w:val="c1"/>
        <w:spacing w:before="0" w:beforeAutospacing="0" w:after="0" w:afterAutospacing="0"/>
        <w:rPr>
          <w:lang w:val="en-US"/>
        </w:rPr>
      </w:pPr>
      <w:r w:rsidRPr="00824B5B">
        <w:rPr>
          <w:rStyle w:val="c0"/>
          <w:lang w:val="en-US"/>
        </w:rPr>
        <w:t xml:space="preserve"> 6) Er liest viel. Er hat einen grossen Wortschatz. </w:t>
      </w:r>
    </w:p>
    <w:p w:rsidR="00824B5B" w:rsidRPr="0095684F" w:rsidRDefault="00824B5B" w:rsidP="00824B5B">
      <w:pPr>
        <w:pStyle w:val="c1"/>
        <w:spacing w:before="0" w:beforeAutospacing="0" w:after="0" w:afterAutospacing="0"/>
      </w:pPr>
      <w:r w:rsidRPr="00824B5B">
        <w:rPr>
          <w:rStyle w:val="c0"/>
          <w:lang w:val="en-US"/>
        </w:rPr>
        <w:t xml:space="preserve">7) Heute </w:t>
      </w:r>
      <w:proofErr w:type="gramStart"/>
      <w:r w:rsidRPr="00824B5B">
        <w:rPr>
          <w:rStyle w:val="c0"/>
          <w:lang w:val="en-US"/>
        </w:rPr>
        <w:t>ist</w:t>
      </w:r>
      <w:proofErr w:type="gramEnd"/>
      <w:r w:rsidRPr="00824B5B">
        <w:rPr>
          <w:rStyle w:val="c0"/>
          <w:lang w:val="en-US"/>
        </w:rPr>
        <w:t xml:space="preserve"> das Wetter gut. Wir</w:t>
      </w:r>
      <w:r w:rsidRPr="0095684F">
        <w:rPr>
          <w:rStyle w:val="c0"/>
        </w:rPr>
        <w:t xml:space="preserve"> </w:t>
      </w:r>
      <w:r w:rsidRPr="00824B5B">
        <w:rPr>
          <w:rStyle w:val="c0"/>
          <w:lang w:val="en-US"/>
        </w:rPr>
        <w:t>fahren</w:t>
      </w:r>
      <w:r w:rsidRPr="0095684F">
        <w:rPr>
          <w:rStyle w:val="c0"/>
        </w:rPr>
        <w:t xml:space="preserve"> </w:t>
      </w:r>
      <w:r w:rsidRPr="00824B5B">
        <w:rPr>
          <w:rStyle w:val="c0"/>
          <w:lang w:val="en-US"/>
        </w:rPr>
        <w:t>aufs</w:t>
      </w:r>
      <w:r w:rsidRPr="0095684F">
        <w:rPr>
          <w:rStyle w:val="c0"/>
        </w:rPr>
        <w:t xml:space="preserve"> </w:t>
      </w:r>
      <w:r w:rsidRPr="00824B5B">
        <w:rPr>
          <w:rStyle w:val="c0"/>
          <w:lang w:val="en-US"/>
        </w:rPr>
        <w:t>Land</w:t>
      </w:r>
      <w:r w:rsidRPr="0095684F">
        <w:rPr>
          <w:rStyle w:val="c0"/>
        </w:rPr>
        <w:t>.</w:t>
      </w:r>
    </w:p>
    <w:p w:rsidR="00145329" w:rsidRPr="009852A6" w:rsidRDefault="00145329" w:rsidP="00145329">
      <w:pPr>
        <w:spacing w:before="100" w:beforeAutospacing="1" w:after="100" w:afterAutospacing="1" w:line="240" w:lineRule="auto"/>
        <w:rPr>
          <w:rFonts w:ascii="Times New Roman" w:eastAsia="Times New Roman" w:hAnsi="Times New Roman" w:cs="Times New Roman"/>
          <w:sz w:val="24"/>
          <w:szCs w:val="24"/>
          <w:lang w:eastAsia="ru-RU"/>
        </w:rPr>
      </w:pPr>
      <w:r w:rsidRPr="00F80ED7">
        <w:rPr>
          <w:rFonts w:ascii="Times New Roman" w:eastAsia="Times New Roman" w:hAnsi="Times New Roman" w:cs="Times New Roman"/>
          <w:b/>
          <w:sz w:val="24"/>
          <w:szCs w:val="24"/>
          <w:lang w:val="en-US" w:eastAsia="ru-RU"/>
        </w:rPr>
        <w:t>I</w:t>
      </w:r>
      <w:r w:rsidRPr="00824B5B">
        <w:rPr>
          <w:rFonts w:ascii="Times New Roman" w:eastAsia="Times New Roman" w:hAnsi="Times New Roman" w:cs="Times New Roman"/>
          <w:b/>
          <w:sz w:val="24"/>
          <w:szCs w:val="24"/>
          <w:lang w:val="en-US" w:eastAsia="ru-RU"/>
        </w:rPr>
        <w:t>II</w:t>
      </w:r>
      <w:r w:rsidRPr="0095684F">
        <w:rPr>
          <w:rFonts w:ascii="Times New Roman" w:eastAsia="Times New Roman" w:hAnsi="Times New Roman" w:cs="Times New Roman"/>
          <w:b/>
          <w:sz w:val="24"/>
          <w:szCs w:val="24"/>
          <w:lang w:eastAsia="ru-RU"/>
        </w:rPr>
        <w:t xml:space="preserve">. </w:t>
      </w:r>
      <w:r w:rsidRPr="00F80ED7">
        <w:rPr>
          <w:rFonts w:ascii="Times New Roman" w:eastAsia="Times New Roman" w:hAnsi="Times New Roman" w:cs="Times New Roman"/>
          <w:b/>
          <w:sz w:val="24"/>
          <w:szCs w:val="24"/>
          <w:lang w:eastAsia="ru-RU"/>
        </w:rPr>
        <w:t>Подчеркните</w:t>
      </w:r>
      <w:r w:rsidRPr="0095684F">
        <w:rPr>
          <w:rFonts w:ascii="Times New Roman" w:eastAsia="Times New Roman" w:hAnsi="Times New Roman" w:cs="Times New Roman"/>
          <w:b/>
          <w:sz w:val="24"/>
          <w:szCs w:val="24"/>
          <w:lang w:eastAsia="ru-RU"/>
        </w:rPr>
        <w:t xml:space="preserve"> </w:t>
      </w:r>
      <w:r w:rsidRPr="00F80ED7">
        <w:rPr>
          <w:rFonts w:ascii="Times New Roman" w:eastAsia="Times New Roman" w:hAnsi="Times New Roman" w:cs="Times New Roman"/>
          <w:b/>
          <w:sz w:val="24"/>
          <w:szCs w:val="24"/>
          <w:lang w:eastAsia="ru-RU"/>
        </w:rPr>
        <w:t>главные</w:t>
      </w:r>
      <w:r w:rsidRPr="0095684F">
        <w:rPr>
          <w:rFonts w:ascii="Times New Roman" w:eastAsia="Times New Roman" w:hAnsi="Times New Roman" w:cs="Times New Roman"/>
          <w:b/>
          <w:sz w:val="24"/>
          <w:szCs w:val="24"/>
          <w:lang w:eastAsia="ru-RU"/>
        </w:rPr>
        <w:t xml:space="preserve"> </w:t>
      </w:r>
      <w:r w:rsidRPr="00F80ED7">
        <w:rPr>
          <w:rFonts w:ascii="Times New Roman" w:eastAsia="Times New Roman" w:hAnsi="Times New Roman" w:cs="Times New Roman"/>
          <w:b/>
          <w:sz w:val="24"/>
          <w:szCs w:val="24"/>
          <w:lang w:eastAsia="ru-RU"/>
        </w:rPr>
        <w:t>члены</w:t>
      </w:r>
      <w:r w:rsidRPr="0095684F">
        <w:rPr>
          <w:rFonts w:ascii="Times New Roman" w:eastAsia="Times New Roman" w:hAnsi="Times New Roman" w:cs="Times New Roman"/>
          <w:b/>
          <w:sz w:val="24"/>
          <w:szCs w:val="24"/>
          <w:lang w:eastAsia="ru-RU"/>
        </w:rPr>
        <w:t xml:space="preserve"> </w:t>
      </w:r>
      <w:r w:rsidRPr="00F80ED7">
        <w:rPr>
          <w:rFonts w:ascii="Times New Roman" w:eastAsia="Times New Roman" w:hAnsi="Times New Roman" w:cs="Times New Roman"/>
          <w:b/>
          <w:sz w:val="24"/>
          <w:szCs w:val="24"/>
          <w:lang w:eastAsia="ru-RU"/>
        </w:rPr>
        <w:t>предложения</w:t>
      </w:r>
      <w:r w:rsidRPr="0095684F">
        <w:rPr>
          <w:rFonts w:ascii="Times New Roman" w:eastAsia="Times New Roman" w:hAnsi="Times New Roman" w:cs="Times New Roman"/>
          <w:b/>
          <w:sz w:val="24"/>
          <w:szCs w:val="24"/>
          <w:lang w:eastAsia="ru-RU"/>
        </w:rPr>
        <w:t>.</w:t>
      </w:r>
      <w:r w:rsidRPr="0095684F">
        <w:rPr>
          <w:rFonts w:ascii="Times New Roman" w:eastAsia="Times New Roman" w:hAnsi="Times New Roman" w:cs="Times New Roman"/>
          <w:b/>
          <w:sz w:val="24"/>
          <w:szCs w:val="24"/>
          <w:lang w:eastAsia="ru-RU"/>
        </w:rPr>
        <w:br/>
      </w:r>
      <w:r w:rsidRPr="00244EB8">
        <w:rPr>
          <w:rFonts w:ascii="Times New Roman" w:eastAsia="Times New Roman" w:hAnsi="Times New Roman" w:cs="Times New Roman"/>
          <w:sz w:val="24"/>
          <w:szCs w:val="24"/>
          <w:lang w:val="en-US" w:eastAsia="ru-RU"/>
        </w:rPr>
        <w:t>1. Dieses Geschenk freut das Kind.</w:t>
      </w:r>
      <w:r w:rsidRPr="00244EB8">
        <w:rPr>
          <w:rFonts w:ascii="Times New Roman" w:eastAsia="Times New Roman" w:hAnsi="Times New Roman" w:cs="Times New Roman"/>
          <w:sz w:val="24"/>
          <w:szCs w:val="24"/>
          <w:lang w:val="en-US" w:eastAsia="ru-RU"/>
        </w:rPr>
        <w:br/>
        <w:t>2. Wann fahren Sie nach Hamburg</w:t>
      </w:r>
      <w:proofErr w:type="gramStart"/>
      <w:r w:rsidRPr="00244EB8">
        <w:rPr>
          <w:rFonts w:ascii="Times New Roman" w:eastAsia="Times New Roman" w:hAnsi="Times New Roman" w:cs="Times New Roman"/>
          <w:sz w:val="24"/>
          <w:szCs w:val="24"/>
          <w:lang w:val="en-US" w:eastAsia="ru-RU"/>
        </w:rPr>
        <w:t>?.</w:t>
      </w:r>
      <w:proofErr w:type="gramEnd"/>
      <w:r w:rsidRPr="00244EB8">
        <w:rPr>
          <w:rFonts w:ascii="Times New Roman" w:eastAsia="Times New Roman" w:hAnsi="Times New Roman" w:cs="Times New Roman"/>
          <w:sz w:val="24"/>
          <w:szCs w:val="24"/>
          <w:lang w:val="en-US" w:eastAsia="ru-RU"/>
        </w:rPr>
        <w:br/>
        <w:t>3. Ich danke meiner Mutter fur das Geschenk.</w:t>
      </w:r>
      <w:r w:rsidRPr="00244EB8">
        <w:rPr>
          <w:rFonts w:ascii="Times New Roman" w:eastAsia="Times New Roman" w:hAnsi="Times New Roman" w:cs="Times New Roman"/>
          <w:sz w:val="24"/>
          <w:szCs w:val="24"/>
          <w:lang w:val="en-US" w:eastAsia="ru-RU"/>
        </w:rPr>
        <w:br/>
        <w:t xml:space="preserve">4. Am Montag haben wir nicht viel </w:t>
      </w:r>
      <w:proofErr w:type="gramStart"/>
      <w:r w:rsidRPr="00244EB8">
        <w:rPr>
          <w:rFonts w:ascii="Times New Roman" w:eastAsia="Times New Roman" w:hAnsi="Times New Roman" w:cs="Times New Roman"/>
          <w:sz w:val="24"/>
          <w:szCs w:val="24"/>
          <w:lang w:val="en-US" w:eastAsia="ru-RU"/>
        </w:rPr>
        <w:t>Zeit.</w:t>
      </w:r>
      <w:proofErr w:type="gramEnd"/>
      <w:r w:rsidRPr="00244EB8">
        <w:rPr>
          <w:rFonts w:ascii="Times New Roman" w:eastAsia="Times New Roman" w:hAnsi="Times New Roman" w:cs="Times New Roman"/>
          <w:sz w:val="24"/>
          <w:szCs w:val="24"/>
          <w:lang w:val="en-US" w:eastAsia="ru-RU"/>
        </w:rPr>
        <w:br/>
      </w:r>
      <w:r w:rsidRPr="00AF49E0">
        <w:rPr>
          <w:rFonts w:ascii="Times New Roman" w:eastAsia="Times New Roman" w:hAnsi="Times New Roman" w:cs="Times New Roman"/>
          <w:sz w:val="24"/>
          <w:szCs w:val="24"/>
          <w:lang w:val="en-US" w:eastAsia="ru-RU"/>
        </w:rPr>
        <w:t>5. Helft</w:t>
      </w:r>
      <w:r w:rsidRPr="009852A6">
        <w:rPr>
          <w:rFonts w:ascii="Times New Roman" w:eastAsia="Times New Roman" w:hAnsi="Times New Roman" w:cs="Times New Roman"/>
          <w:sz w:val="24"/>
          <w:szCs w:val="24"/>
          <w:lang w:eastAsia="ru-RU"/>
        </w:rPr>
        <w:t xml:space="preserve"> </w:t>
      </w:r>
      <w:r w:rsidRPr="00AF49E0">
        <w:rPr>
          <w:rFonts w:ascii="Times New Roman" w:eastAsia="Times New Roman" w:hAnsi="Times New Roman" w:cs="Times New Roman"/>
          <w:sz w:val="24"/>
          <w:szCs w:val="24"/>
          <w:lang w:val="en-US" w:eastAsia="ru-RU"/>
        </w:rPr>
        <w:t>ihr</w:t>
      </w:r>
      <w:r w:rsidRPr="009852A6">
        <w:rPr>
          <w:rFonts w:ascii="Times New Roman" w:eastAsia="Times New Roman" w:hAnsi="Times New Roman" w:cs="Times New Roman"/>
          <w:sz w:val="24"/>
          <w:szCs w:val="24"/>
          <w:lang w:eastAsia="ru-RU"/>
        </w:rPr>
        <w:t xml:space="preserve"> </w:t>
      </w:r>
      <w:r w:rsidRPr="00AF49E0">
        <w:rPr>
          <w:rFonts w:ascii="Times New Roman" w:eastAsia="Times New Roman" w:hAnsi="Times New Roman" w:cs="Times New Roman"/>
          <w:sz w:val="24"/>
          <w:szCs w:val="24"/>
          <w:lang w:val="en-US" w:eastAsia="ru-RU"/>
        </w:rPr>
        <w:t>euren</w:t>
      </w:r>
      <w:r w:rsidRPr="009852A6">
        <w:rPr>
          <w:rFonts w:ascii="Times New Roman" w:eastAsia="Times New Roman" w:hAnsi="Times New Roman" w:cs="Times New Roman"/>
          <w:sz w:val="24"/>
          <w:szCs w:val="24"/>
          <w:lang w:eastAsia="ru-RU"/>
        </w:rPr>
        <w:t xml:space="preserve"> </w:t>
      </w:r>
      <w:r w:rsidRPr="00AF49E0">
        <w:rPr>
          <w:rFonts w:ascii="Times New Roman" w:eastAsia="Times New Roman" w:hAnsi="Times New Roman" w:cs="Times New Roman"/>
          <w:sz w:val="24"/>
          <w:szCs w:val="24"/>
          <w:lang w:val="en-US" w:eastAsia="ru-RU"/>
        </w:rPr>
        <w:t>Eltern</w:t>
      </w:r>
      <w:r w:rsidRPr="009852A6">
        <w:rPr>
          <w:rFonts w:ascii="Times New Roman" w:eastAsia="Times New Roman" w:hAnsi="Times New Roman" w:cs="Times New Roman"/>
          <w:sz w:val="24"/>
          <w:szCs w:val="24"/>
          <w:lang w:eastAsia="ru-RU"/>
        </w:rPr>
        <w:t>?</w:t>
      </w:r>
    </w:p>
    <w:p w:rsidR="00145329" w:rsidRPr="00AF49E0" w:rsidRDefault="00145329" w:rsidP="00145329">
      <w:pPr>
        <w:spacing w:before="100" w:beforeAutospacing="1" w:after="100" w:afterAutospacing="1"/>
        <w:jc w:val="both"/>
        <w:rPr>
          <w:rFonts w:ascii="Times New Roman" w:eastAsia="Times New Roman" w:hAnsi="Times New Roman" w:cs="Times New Roman"/>
          <w:b/>
          <w:sz w:val="24"/>
          <w:szCs w:val="24"/>
          <w:lang w:eastAsia="ru-RU"/>
        </w:rPr>
      </w:pPr>
      <w:r w:rsidRPr="00AF49E0">
        <w:rPr>
          <w:rFonts w:ascii="Times New Roman" w:eastAsia="Times New Roman" w:hAnsi="Times New Roman" w:cs="Times New Roman"/>
          <w:b/>
          <w:bCs/>
          <w:spacing w:val="-7"/>
          <w:sz w:val="24"/>
          <w:szCs w:val="24"/>
          <w:lang w:val="en-US" w:eastAsia="ru-RU"/>
        </w:rPr>
        <w:t>  </w:t>
      </w:r>
      <w:r w:rsidRPr="00AF49E0">
        <w:rPr>
          <w:rFonts w:ascii="Times New Roman" w:eastAsia="Times New Roman" w:hAnsi="Times New Roman" w:cs="Times New Roman"/>
          <w:b/>
          <w:bCs/>
          <w:iCs/>
          <w:sz w:val="24"/>
          <w:szCs w:val="24"/>
          <w:lang w:val="en-US" w:eastAsia="ru-RU"/>
        </w:rPr>
        <w:t>IV</w:t>
      </w:r>
      <w:r w:rsidRPr="00AF49E0">
        <w:rPr>
          <w:rFonts w:ascii="Times New Roman" w:eastAsia="Times New Roman" w:hAnsi="Times New Roman" w:cs="Times New Roman"/>
          <w:b/>
          <w:bCs/>
          <w:iCs/>
          <w:sz w:val="24"/>
          <w:szCs w:val="24"/>
          <w:lang w:eastAsia="ru-RU"/>
        </w:rPr>
        <w:t>.</w:t>
      </w:r>
      <w:r w:rsidRPr="00AF49E0">
        <w:rPr>
          <w:rFonts w:ascii="Times New Roman" w:eastAsia="Times New Roman" w:hAnsi="Times New Roman" w:cs="Times New Roman"/>
          <w:b/>
          <w:sz w:val="24"/>
          <w:szCs w:val="24"/>
          <w:lang w:eastAsia="ru-RU"/>
        </w:rPr>
        <w:t>Ознакомьтесь с содержанием предлагаемого текста и выполните послетекстовые задания:</w:t>
      </w:r>
    </w:p>
    <w:p w:rsidR="00145329" w:rsidRPr="00491E1C" w:rsidRDefault="00145329" w:rsidP="00145329">
      <w:pPr>
        <w:spacing w:after="0" w:line="240" w:lineRule="auto"/>
        <w:jc w:val="center"/>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b/>
          <w:bCs/>
          <w:i/>
          <w:iCs/>
          <w:sz w:val="24"/>
          <w:szCs w:val="24"/>
          <w:lang w:val="de-DE" w:eastAsia="ru-RU"/>
        </w:rPr>
        <w:lastRenderedPageBreak/>
        <w:t>Ferien in Frankreich</w:t>
      </w:r>
      <w:r w:rsidRPr="00491E1C">
        <w:rPr>
          <w:rFonts w:ascii="Times New Roman" w:eastAsia="Times New Roman" w:hAnsi="Times New Roman" w:cs="Times New Roman"/>
          <w:sz w:val="24"/>
          <w:szCs w:val="24"/>
          <w:lang w:val="de-DE" w:eastAsia="ru-RU"/>
        </w:rPr>
        <w:t>.</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Hallo ! Ich bin Peter Dietrich, ich bin dreizehn Jahre alt und lebe in Stuttgart mit meinen Eltern. Sie heißen Mark und Christina. Ich, ein Freund, Tom, und meine Eltern sind letzten Sommer in den Urlaub nach Nizza gefahren. Der Aufenthalt war wunderbar.</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Am 3. Juli sind wir mit dem Auto weggefahren. Wie gesagt, wir waren zu viert im Auto. Meine Eltern besitzen einen BMW. Naja, die Reise war zwar lang, aber es lohnte sich, denn die Landschaften Frankreichs waren so schön. Nach 13 oder 14 Stunden kamen wir schließlich in Nizza an. So eine schöne Stadt hatte ich noch nie gesehen. Meine Eltern waren schon mal dort und hatten mir davon schon erzählt. Ich glaubte kaum, was sie mir sagten, aber jetzt finde ich, war es nur die Realität. Also, wir sind direkt ans Meer gefahren, weil ich natürlich das Mittelmeer noch nie gesehen hatte. Der Sand war heiß, die Sonne schien, es gab viele Leute auf dem Strand. Die Ferien hatten von diesem Moment an angefangen.</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Danach sind wir in unsere Wohnung gefahren. Sie lag ungefähr 1 km weit entfernt vom Meer. Das war sehr praktisch, denn man konnte dort zu Fuß hingehen und brauchte kein Auto. In der Woche gingen wir jeden Tag mit meinem Freund baden, denn wir wollten davon profitieren. Der Sand war ganz heiß, die Sonne schien und das Meer war sehr ruhig. Meine Eltern kamen eine Stunde später nach, weil sie sich ausruhen wollten. Sie mögen eigentlich Sonnenbäder nicht sehr und freuen sich eher über die Besichtigung eines historischen Monuments oder so etwas. Ich finde das natürlich langweilig und mag lieber spielen.</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Abends fanden viele Ausstellungen, Ereignisse, Konzerte statt. Es gab sogar ein Konzert von Yannick Noah. Ich kann fast kein Französisch, aber ich fand seine Lieder richtig gut. Meine Eltern waren nicht derselben Meinung und mögen lieber die Beatles oder Queen, was auch verständlich ist. Ansonsten nahmen wir auch an Zaubereien teil. Der Zauberer war sehr begabt und ich sagte mir, dass ich später gerne Zauberer werden möchte. Das war der schönste Abend der ganzen Ferien. Bevor wir ins Bett gingen, kauften uns meine Eltern ein Eis. Es schmeckte besser als in unserer Stadt.</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Woche neigte sich dem Ende zu und ich wünschte mir, dass wir dort noch eine weitere Woche bleiben könnten, aber das war's. Wir mussten nach Hause zurückfahren und die Ferien waren vorbei.</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en-US" w:eastAsia="ru-RU"/>
        </w:rPr>
        <w:t> </w:t>
      </w:r>
    </w:p>
    <w:p w:rsidR="00145329" w:rsidRPr="00F80ED7" w:rsidRDefault="00145329" w:rsidP="00145329">
      <w:pPr>
        <w:spacing w:before="7" w:after="200" w:line="240" w:lineRule="auto"/>
        <w:ind w:right="22"/>
        <w:jc w:val="both"/>
        <w:rPr>
          <w:rFonts w:ascii="Times New Roman" w:eastAsia="Times New Roman" w:hAnsi="Times New Roman" w:cs="Times New Roman"/>
          <w:b/>
          <w:sz w:val="24"/>
          <w:szCs w:val="24"/>
          <w:lang w:eastAsia="ru-RU"/>
        </w:rPr>
      </w:pPr>
      <w:r w:rsidRPr="00F80ED7">
        <w:rPr>
          <w:rFonts w:ascii="Times New Roman" w:eastAsia="Times New Roman" w:hAnsi="Times New Roman" w:cs="Times New Roman"/>
          <w:b/>
          <w:bCs/>
          <w:iCs/>
          <w:sz w:val="24"/>
          <w:szCs w:val="24"/>
          <w:lang w:val="en-US" w:eastAsia="ru-RU"/>
        </w:rPr>
        <w:t>V</w:t>
      </w:r>
      <w:r w:rsidRPr="00F80ED7">
        <w:rPr>
          <w:rFonts w:ascii="Times New Roman" w:eastAsia="Times New Roman" w:hAnsi="Times New Roman" w:cs="Times New Roman"/>
          <w:b/>
          <w:bCs/>
          <w:iCs/>
          <w:sz w:val="24"/>
          <w:szCs w:val="24"/>
          <w:lang w:eastAsia="ru-RU"/>
        </w:rPr>
        <w:t>.</w:t>
      </w:r>
      <w:r w:rsidRPr="00F80ED7">
        <w:rPr>
          <w:rFonts w:ascii="Times New Roman" w:eastAsia="Times New Roman" w:hAnsi="Times New Roman" w:cs="Times New Roman"/>
          <w:b/>
          <w:sz w:val="24"/>
          <w:szCs w:val="24"/>
          <w:lang w:eastAsia="ru-RU"/>
        </w:rPr>
        <w:t>Отметьте предложения, которые соответствуют содержанию текста буквой «r»(richtig), а предложения, которые не соответствуют содержанию  буквой «f»(falsch).</w:t>
      </w:r>
    </w:p>
    <w:p w:rsidR="00145329" w:rsidRPr="00491E1C" w:rsidRDefault="00145329" w:rsidP="00145329">
      <w:pPr>
        <w:spacing w:before="7" w:after="200" w:line="240" w:lineRule="auto"/>
        <w:ind w:right="22"/>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4A0" w:firstRow="1" w:lastRow="0" w:firstColumn="1" w:lastColumn="0" w:noHBand="0" w:noVBand="1"/>
      </w:tblPr>
      <w:tblGrid>
        <w:gridCol w:w="561"/>
        <w:gridCol w:w="7698"/>
        <w:gridCol w:w="1080"/>
      </w:tblGrid>
      <w:tr w:rsidR="00145329" w:rsidRPr="00491E1C" w:rsidTr="0095684F">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w:t>
            </w:r>
          </w:p>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9206"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Предложения</w:t>
            </w:r>
          </w:p>
        </w:tc>
        <w:tc>
          <w:tcPr>
            <w:tcW w:w="1134"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Richtig oder falsch?</w:t>
            </w:r>
          </w:p>
        </w:tc>
      </w:tr>
      <w:tr w:rsidR="00145329" w:rsidRPr="00491E1C"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eastAsia="ru-RU"/>
              </w:rPr>
            </w:pPr>
            <w:r w:rsidRPr="00491E1C">
              <w:rPr>
                <w:rFonts w:ascii="Times New Roman" w:eastAsia="Times New Roman" w:hAnsi="Times New Roman" w:cs="Times New Roman"/>
                <w:sz w:val="24"/>
                <w:szCs w:val="24"/>
                <w:lang w:val="de-DE" w:eastAsia="ru-RU"/>
              </w:rPr>
              <w:t>Der Erzähler heißt Tom.</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after="0" w:line="240" w:lineRule="auto"/>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seine Ferien nicht gemocht und will nicht mehr nach Frankreich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3</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Wohnung der Familie liegt so nah am Meer, dass sie zu Fuß ans Meer kamen.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Reise dauerte ungefähr 13 Stunden.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hatte am Anfang Angst vor dem Meer.</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In Urlaub mag Peter lieber besichtigen als ans Meer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2 Wochen haben die Ferien insgesamt gedauert.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lastRenderedPageBreak/>
              <w:t>8</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die Ferien toll gefunden, aber das Wetter war sehr schlecht.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9</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Peter mochte abends lieber zu Hause bleiben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möchte später zum Beispiel als Zauberer arbeiten.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145329" w:rsidRPr="0095684F" w:rsidRDefault="00145329" w:rsidP="00145329">
      <w:pPr>
        <w:spacing w:before="7" w:after="200" w:line="240" w:lineRule="auto"/>
        <w:ind w:right="22"/>
        <w:jc w:val="right"/>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i/>
          <w:iCs/>
          <w:spacing w:val="-7"/>
          <w:sz w:val="24"/>
          <w:szCs w:val="24"/>
          <w:lang w:val="en-US" w:eastAsia="ru-RU"/>
        </w:rPr>
        <w:t>               </w:t>
      </w:r>
      <w:r w:rsidRPr="00145329">
        <w:rPr>
          <w:rFonts w:ascii="Times New Roman" w:eastAsia="Times New Roman" w:hAnsi="Times New Roman" w:cs="Times New Roman"/>
          <w:i/>
          <w:iCs/>
          <w:spacing w:val="-7"/>
          <w:sz w:val="24"/>
          <w:szCs w:val="24"/>
          <w:lang w:val="en-US" w:eastAsia="ru-RU"/>
        </w:rPr>
        <w:t xml:space="preserve"> </w:t>
      </w:r>
      <w:r w:rsidRPr="00491E1C">
        <w:rPr>
          <w:rFonts w:ascii="Times New Roman" w:eastAsia="Times New Roman" w:hAnsi="Times New Roman" w:cs="Times New Roman"/>
          <w:i/>
          <w:iCs/>
          <w:spacing w:val="-7"/>
          <w:sz w:val="24"/>
          <w:szCs w:val="24"/>
          <w:lang w:val="en-US" w:eastAsia="ru-RU"/>
        </w:rPr>
        <w:t>                                                                                    </w:t>
      </w:r>
    </w:p>
    <w:p w:rsidR="00145329" w:rsidRPr="00F80ED7" w:rsidRDefault="00824B5B" w:rsidP="00145329">
      <w:pPr>
        <w:spacing w:before="7" w:after="200" w:line="240" w:lineRule="auto"/>
        <w:ind w:right="2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iCs/>
          <w:sz w:val="24"/>
          <w:szCs w:val="24"/>
          <w:lang w:val="en-US" w:eastAsia="ru-RU"/>
        </w:rPr>
        <w:t>V</w:t>
      </w:r>
      <w:r w:rsidR="00145329" w:rsidRPr="00F80ED7">
        <w:rPr>
          <w:rFonts w:ascii="Times New Roman" w:eastAsia="Times New Roman" w:hAnsi="Times New Roman" w:cs="Times New Roman"/>
          <w:b/>
          <w:bCs/>
          <w:iCs/>
          <w:sz w:val="24"/>
          <w:szCs w:val="24"/>
          <w:lang w:val="en-US" w:eastAsia="ru-RU"/>
        </w:rPr>
        <w:t>I</w:t>
      </w:r>
      <w:r w:rsidR="00145329" w:rsidRPr="00F80ED7">
        <w:rPr>
          <w:rFonts w:ascii="Times New Roman" w:eastAsia="Times New Roman" w:hAnsi="Times New Roman" w:cs="Times New Roman"/>
          <w:b/>
          <w:bCs/>
          <w:iCs/>
          <w:sz w:val="24"/>
          <w:szCs w:val="24"/>
          <w:lang w:eastAsia="ru-RU"/>
        </w:rPr>
        <w:t>.</w:t>
      </w:r>
      <w:r w:rsidR="00145329" w:rsidRPr="00F80ED7">
        <w:rPr>
          <w:rFonts w:ascii="Times New Roman" w:eastAsia="Times New Roman" w:hAnsi="Times New Roman" w:cs="Times New Roman"/>
          <w:b/>
          <w:sz w:val="24"/>
          <w:szCs w:val="24"/>
          <w:lang w:eastAsia="ru-RU"/>
        </w:rPr>
        <w:t>Ответьте на вопросы по содержанию текста. Ответы впишите в таблицу, в колонку 2.</w:t>
      </w:r>
    </w:p>
    <w:tbl>
      <w:tblPr>
        <w:tblW w:w="0" w:type="auto"/>
        <w:tblCellMar>
          <w:left w:w="0" w:type="dxa"/>
          <w:right w:w="0" w:type="dxa"/>
        </w:tblCellMar>
        <w:tblLook w:val="04A0" w:firstRow="1" w:lastRow="0" w:firstColumn="1" w:lastColumn="0" w:noHBand="0" w:noVBand="1"/>
      </w:tblPr>
      <w:tblGrid>
        <w:gridCol w:w="561"/>
        <w:gridCol w:w="4657"/>
        <w:gridCol w:w="4121"/>
      </w:tblGrid>
      <w:tr w:rsidR="00145329" w:rsidRPr="00491E1C" w:rsidTr="00434E5B">
        <w:trPr>
          <w:trHeight w:val="702"/>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w:t>
            </w:r>
          </w:p>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4657"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Вопросы</w:t>
            </w:r>
          </w:p>
        </w:tc>
        <w:tc>
          <w:tcPr>
            <w:tcW w:w="4121"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Ответы</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alt ist Peter Dietrich?</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Wohin ist seine Familie letzten Sommer in den Urlaub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rPr>
          <w:trHeight w:val="919"/>
        </w:trPr>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3</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after="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Womit sind sie nach Frankreich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lange waren sie unterwegs?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 hat</w:t>
            </w:r>
            <w:proofErr w:type="gramStart"/>
            <w:r w:rsidRPr="00491E1C">
              <w:rPr>
                <w:rFonts w:ascii="Times New Roman" w:eastAsia="Times New Roman" w:hAnsi="Times New Roman" w:cs="Times New Roman"/>
                <w:spacing w:val="-7"/>
                <w:sz w:val="24"/>
                <w:szCs w:val="24"/>
                <w:lang w:val="de-DE" w:eastAsia="ru-RU"/>
              </w:rPr>
              <w:t>  Peter</w:t>
            </w:r>
            <w:proofErr w:type="gramEnd"/>
            <w:r w:rsidRPr="00491E1C">
              <w:rPr>
                <w:rFonts w:ascii="Times New Roman" w:eastAsia="Times New Roman" w:hAnsi="Times New Roman" w:cs="Times New Roman"/>
                <w:spacing w:val="-7"/>
                <w:sz w:val="24"/>
                <w:szCs w:val="24"/>
                <w:lang w:val="de-DE" w:eastAsia="ru-RU"/>
              </w:rPr>
              <w:t xml:space="preserve"> seine Freizeit verbracht?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Was hat die Familie abends besucht?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findet Peter französische Lieder?</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8</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Woran haben sie eines Abends teilgenommen?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9</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war das Wetter während des Urlaubs?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Hat die Reise den Jungen gefallen?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434E5B" w:rsidRPr="0095684F" w:rsidRDefault="00824B5B" w:rsidP="00434E5B">
      <w:pPr>
        <w:shd w:val="clear" w:color="auto" w:fill="FFFFFF"/>
        <w:spacing w:after="150" w:line="330" w:lineRule="atLeast"/>
        <w:textAlignment w:val="baseline"/>
        <w:rPr>
          <w:ins w:id="39" w:author="Unknown"/>
          <w:rFonts w:ascii="Times New Roman" w:hAnsi="Times New Roman"/>
          <w:b/>
          <w:color w:val="000000"/>
          <w:sz w:val="24"/>
          <w:szCs w:val="24"/>
          <w:lang w:val="en-US" w:eastAsia="ru-RU"/>
        </w:rPr>
      </w:pPr>
      <w:r>
        <w:rPr>
          <w:rFonts w:ascii="Times New Roman" w:hAnsi="Times New Roman"/>
          <w:b/>
          <w:color w:val="000000"/>
          <w:sz w:val="24"/>
          <w:szCs w:val="24"/>
          <w:lang w:val="en-US" w:eastAsia="ru-RU"/>
        </w:rPr>
        <w:t>V</w:t>
      </w:r>
      <w:r w:rsidR="00434E5B">
        <w:rPr>
          <w:rFonts w:ascii="Times New Roman" w:hAnsi="Times New Roman"/>
          <w:b/>
          <w:color w:val="000000"/>
          <w:sz w:val="24"/>
          <w:szCs w:val="24"/>
          <w:lang w:val="en-US" w:eastAsia="ru-RU"/>
        </w:rPr>
        <w:t>II</w:t>
      </w:r>
      <w:r w:rsidR="00434E5B" w:rsidRPr="00434E5B">
        <w:rPr>
          <w:rFonts w:ascii="Times New Roman" w:hAnsi="Times New Roman"/>
          <w:b/>
          <w:color w:val="000000"/>
          <w:sz w:val="24"/>
          <w:szCs w:val="24"/>
          <w:lang w:eastAsia="ru-RU"/>
        </w:rPr>
        <w:t>.</w:t>
      </w:r>
      <w:ins w:id="40" w:author="Unknown">
        <w:r w:rsidR="00434E5B" w:rsidRPr="00434E5B">
          <w:rPr>
            <w:rFonts w:ascii="Times New Roman" w:hAnsi="Times New Roman"/>
            <w:b/>
            <w:color w:val="000000"/>
            <w:sz w:val="24"/>
            <w:szCs w:val="24"/>
            <w:lang w:eastAsia="ru-RU"/>
          </w:rPr>
          <w:t xml:space="preserve">Выпишите предложения </w:t>
        </w:r>
      </w:ins>
      <w:r w:rsidR="001828A6" w:rsidRPr="00434E5B">
        <w:rPr>
          <w:rFonts w:ascii="Times New Roman" w:hAnsi="Times New Roman"/>
          <w:b/>
          <w:color w:val="000000"/>
          <w:sz w:val="24"/>
          <w:szCs w:val="24"/>
          <w:lang w:eastAsia="ru-RU"/>
        </w:rPr>
        <w:t xml:space="preserve">в </w:t>
      </w:r>
      <w:r w:rsidR="001828A6">
        <w:rPr>
          <w:rFonts w:ascii="Times New Roman" w:hAnsi="Times New Roman"/>
          <w:b/>
          <w:color w:val="000000"/>
          <w:sz w:val="24"/>
          <w:szCs w:val="24"/>
          <w:lang w:eastAsia="ru-RU"/>
        </w:rPr>
        <w:t>будущем</w:t>
      </w:r>
      <w:ins w:id="41" w:author="Unknown">
        <w:r w:rsidR="00434E5B" w:rsidRPr="00434E5B">
          <w:rPr>
            <w:rFonts w:ascii="Times New Roman" w:hAnsi="Times New Roman"/>
            <w:b/>
            <w:color w:val="000000"/>
            <w:sz w:val="24"/>
            <w:szCs w:val="24"/>
            <w:lang w:eastAsia="ru-RU"/>
          </w:rPr>
          <w:t xml:space="preserve"> времени. Переведите</w:t>
        </w:r>
        <w:r w:rsidR="00434E5B" w:rsidRPr="0095684F">
          <w:rPr>
            <w:rFonts w:ascii="Times New Roman" w:hAnsi="Times New Roman"/>
            <w:b/>
            <w:color w:val="000000"/>
            <w:sz w:val="24"/>
            <w:szCs w:val="24"/>
            <w:lang w:val="en-US" w:eastAsia="ru-RU"/>
          </w:rPr>
          <w:t>.</w:t>
        </w:r>
      </w:ins>
    </w:p>
    <w:p w:rsidR="00434E5B" w:rsidRPr="00434E5B" w:rsidRDefault="00434E5B" w:rsidP="00434E5B">
      <w:pPr>
        <w:shd w:val="clear" w:color="auto" w:fill="FFFFFF"/>
        <w:spacing w:after="0" w:line="330" w:lineRule="atLeast"/>
        <w:textAlignment w:val="baseline"/>
        <w:rPr>
          <w:ins w:id="42" w:author="Unknown"/>
          <w:rFonts w:ascii="Times New Roman" w:hAnsi="Times New Roman"/>
          <w:color w:val="000000"/>
          <w:sz w:val="24"/>
          <w:szCs w:val="24"/>
          <w:lang w:val="en-US" w:eastAsia="ru-RU"/>
        </w:rPr>
      </w:pPr>
      <w:ins w:id="43" w:author="Unknown">
        <w:r w:rsidRPr="00434E5B">
          <w:rPr>
            <w:rFonts w:ascii="Times New Roman" w:hAnsi="Times New Roman"/>
            <w:color w:val="000000"/>
            <w:sz w:val="24"/>
            <w:szCs w:val="24"/>
            <w:lang w:val="en-US" w:eastAsia="ru-RU"/>
          </w:rPr>
          <w:t xml:space="preserve">1. Wir werden </w:t>
        </w:r>
        <w:proofErr w:type="gramStart"/>
        <w:r w:rsidRPr="00434E5B">
          <w:rPr>
            <w:rFonts w:ascii="Times New Roman" w:hAnsi="Times New Roman"/>
            <w:color w:val="000000"/>
            <w:sz w:val="24"/>
            <w:szCs w:val="24"/>
            <w:lang w:val="en-US" w:eastAsia="ru-RU"/>
          </w:rPr>
          <w:t>ins</w:t>
        </w:r>
        <w:proofErr w:type="gramEnd"/>
        <w:r w:rsidRPr="00434E5B">
          <w:rPr>
            <w:rFonts w:ascii="Times New Roman" w:hAnsi="Times New Roman"/>
            <w:color w:val="000000"/>
            <w:sz w:val="24"/>
            <w:szCs w:val="24"/>
            <w:lang w:val="en-US" w:eastAsia="ru-RU"/>
          </w:rPr>
          <w:t xml:space="preserve"> Theater gehen.</w:t>
        </w:r>
      </w:ins>
    </w:p>
    <w:p w:rsidR="00434E5B" w:rsidRPr="00434E5B" w:rsidRDefault="00434E5B" w:rsidP="00434E5B">
      <w:pPr>
        <w:shd w:val="clear" w:color="auto" w:fill="FFFFFF"/>
        <w:spacing w:after="0" w:line="330" w:lineRule="atLeast"/>
        <w:textAlignment w:val="baseline"/>
        <w:rPr>
          <w:ins w:id="44" w:author="Unknown"/>
          <w:rFonts w:ascii="Times New Roman" w:hAnsi="Times New Roman"/>
          <w:color w:val="000000"/>
          <w:sz w:val="24"/>
          <w:szCs w:val="24"/>
          <w:lang w:val="en-US" w:eastAsia="ru-RU"/>
        </w:rPr>
      </w:pPr>
      <w:ins w:id="45" w:author="Unknown">
        <w:r w:rsidRPr="00434E5B">
          <w:rPr>
            <w:rFonts w:ascii="Times New Roman" w:hAnsi="Times New Roman"/>
            <w:color w:val="000000"/>
            <w:sz w:val="24"/>
            <w:szCs w:val="24"/>
            <w:lang w:val="en-US" w:eastAsia="ru-RU"/>
          </w:rPr>
          <w:t>2. Was wurde im Zentrum der Stadt gebaut?</w:t>
        </w:r>
      </w:ins>
    </w:p>
    <w:p w:rsidR="00434E5B" w:rsidRPr="00434E5B" w:rsidRDefault="00434E5B" w:rsidP="00434E5B">
      <w:pPr>
        <w:shd w:val="clear" w:color="auto" w:fill="FFFFFF"/>
        <w:spacing w:after="0" w:line="330" w:lineRule="atLeast"/>
        <w:textAlignment w:val="baseline"/>
        <w:rPr>
          <w:ins w:id="46" w:author="Unknown"/>
          <w:rFonts w:ascii="Times New Roman" w:hAnsi="Times New Roman"/>
          <w:color w:val="000000"/>
          <w:sz w:val="24"/>
          <w:szCs w:val="24"/>
          <w:lang w:val="en-US" w:eastAsia="ru-RU"/>
        </w:rPr>
      </w:pPr>
      <w:ins w:id="47" w:author="Unknown">
        <w:r w:rsidRPr="00434E5B">
          <w:rPr>
            <w:rFonts w:ascii="Times New Roman" w:hAnsi="Times New Roman"/>
            <w:color w:val="000000"/>
            <w:sz w:val="24"/>
            <w:szCs w:val="24"/>
            <w:lang w:val="en-US" w:eastAsia="ru-RU"/>
          </w:rPr>
          <w:t>3. Sind Sie mit dem Beruf zufrieden?</w:t>
        </w:r>
      </w:ins>
    </w:p>
    <w:p w:rsidR="00434E5B" w:rsidRPr="00434E5B" w:rsidRDefault="00434E5B" w:rsidP="00434E5B">
      <w:pPr>
        <w:shd w:val="clear" w:color="auto" w:fill="FFFFFF"/>
        <w:spacing w:after="0" w:line="330" w:lineRule="atLeast"/>
        <w:textAlignment w:val="baseline"/>
        <w:rPr>
          <w:ins w:id="48" w:author="Unknown"/>
          <w:rFonts w:ascii="Times New Roman" w:hAnsi="Times New Roman"/>
          <w:color w:val="000000"/>
          <w:sz w:val="24"/>
          <w:szCs w:val="24"/>
          <w:lang w:val="en-US" w:eastAsia="ru-RU"/>
        </w:rPr>
      </w:pPr>
      <w:ins w:id="49" w:author="Unknown">
        <w:r w:rsidRPr="00434E5B">
          <w:rPr>
            <w:rFonts w:ascii="Times New Roman" w:hAnsi="Times New Roman"/>
            <w:color w:val="000000"/>
            <w:sz w:val="24"/>
            <w:szCs w:val="24"/>
            <w:lang w:val="en-US" w:eastAsia="ru-RU"/>
          </w:rPr>
          <w:t>4. Werden Sie nach Moskau fahren?</w:t>
        </w:r>
      </w:ins>
    </w:p>
    <w:p w:rsidR="00434E5B" w:rsidRPr="00434E5B" w:rsidRDefault="00434E5B" w:rsidP="00434E5B">
      <w:pPr>
        <w:shd w:val="clear" w:color="auto" w:fill="FFFFFF"/>
        <w:spacing w:after="0" w:line="330" w:lineRule="atLeast"/>
        <w:textAlignment w:val="baseline"/>
        <w:rPr>
          <w:ins w:id="50" w:author="Unknown"/>
          <w:rFonts w:ascii="Times New Roman" w:hAnsi="Times New Roman"/>
          <w:color w:val="000000"/>
          <w:sz w:val="24"/>
          <w:szCs w:val="24"/>
          <w:lang w:val="en-US" w:eastAsia="ru-RU"/>
        </w:rPr>
      </w:pPr>
      <w:ins w:id="51" w:author="Unknown">
        <w:r w:rsidRPr="00434E5B">
          <w:rPr>
            <w:rFonts w:ascii="Times New Roman" w:hAnsi="Times New Roman"/>
            <w:color w:val="000000"/>
            <w:sz w:val="24"/>
            <w:szCs w:val="24"/>
            <w:lang w:val="en-US" w:eastAsia="ru-RU"/>
          </w:rPr>
          <w:t>5. Du bist rechtzeitig gekommen.</w:t>
        </w:r>
      </w:ins>
    </w:p>
    <w:p w:rsidR="00434E5B" w:rsidRPr="00434E5B" w:rsidRDefault="00434E5B" w:rsidP="00434E5B">
      <w:pPr>
        <w:shd w:val="clear" w:color="auto" w:fill="FFFFFF"/>
        <w:spacing w:after="0" w:line="330" w:lineRule="atLeast"/>
        <w:textAlignment w:val="baseline"/>
        <w:rPr>
          <w:ins w:id="52" w:author="Unknown"/>
          <w:rFonts w:ascii="Times New Roman" w:hAnsi="Times New Roman"/>
          <w:color w:val="000000"/>
          <w:sz w:val="24"/>
          <w:szCs w:val="24"/>
          <w:lang w:val="en-US" w:eastAsia="ru-RU"/>
        </w:rPr>
      </w:pPr>
      <w:ins w:id="53" w:author="Unknown">
        <w:r w:rsidRPr="00434E5B">
          <w:rPr>
            <w:rFonts w:ascii="Times New Roman" w:hAnsi="Times New Roman"/>
            <w:color w:val="000000"/>
            <w:sz w:val="24"/>
            <w:szCs w:val="24"/>
            <w:lang w:val="en-US" w:eastAsia="ru-RU"/>
          </w:rPr>
          <w:t>6. Er wird diesen Text übersetzen.</w:t>
        </w:r>
      </w:ins>
    </w:p>
    <w:p w:rsidR="00EA02B4" w:rsidRDefault="00EA02B4" w:rsidP="009004F3">
      <w:pPr>
        <w:spacing w:before="100" w:beforeAutospacing="1" w:after="100" w:afterAutospacing="1" w:line="240" w:lineRule="auto"/>
        <w:rPr>
          <w:rFonts w:ascii="Times New Roman" w:eastAsia="Times New Roman" w:hAnsi="Times New Roman" w:cs="Times New Roman"/>
          <w:sz w:val="24"/>
          <w:szCs w:val="24"/>
          <w:lang w:val="en-US" w:eastAsia="ru-RU"/>
        </w:rPr>
      </w:pPr>
    </w:p>
    <w:p w:rsidR="00171462" w:rsidRDefault="00171462" w:rsidP="009004F3">
      <w:pPr>
        <w:spacing w:before="100" w:beforeAutospacing="1" w:after="100" w:afterAutospacing="1" w:line="240" w:lineRule="auto"/>
        <w:rPr>
          <w:rFonts w:ascii="Times New Roman" w:eastAsia="Times New Roman" w:hAnsi="Times New Roman" w:cs="Times New Roman"/>
          <w:sz w:val="24"/>
          <w:szCs w:val="24"/>
          <w:lang w:val="en-US" w:eastAsia="ru-RU"/>
        </w:rPr>
      </w:pPr>
    </w:p>
    <w:p w:rsidR="00171462" w:rsidRDefault="00171462" w:rsidP="009004F3">
      <w:pPr>
        <w:spacing w:before="100" w:beforeAutospacing="1" w:after="100" w:afterAutospacing="1" w:line="240" w:lineRule="auto"/>
        <w:rPr>
          <w:rFonts w:ascii="Times New Roman" w:eastAsia="Times New Roman" w:hAnsi="Times New Roman" w:cs="Times New Roman"/>
          <w:sz w:val="24"/>
          <w:szCs w:val="24"/>
          <w:lang w:val="en-US" w:eastAsia="ru-RU"/>
        </w:rPr>
      </w:pPr>
    </w:p>
    <w:p w:rsidR="00171462" w:rsidRDefault="00171462" w:rsidP="009004F3">
      <w:pPr>
        <w:spacing w:before="100" w:beforeAutospacing="1" w:after="100" w:afterAutospacing="1" w:line="240" w:lineRule="auto"/>
        <w:rPr>
          <w:rFonts w:ascii="Times New Roman" w:eastAsia="Times New Roman" w:hAnsi="Times New Roman" w:cs="Times New Roman"/>
          <w:sz w:val="24"/>
          <w:szCs w:val="24"/>
          <w:lang w:val="en-US" w:eastAsia="ru-RU"/>
        </w:rPr>
      </w:pPr>
    </w:p>
    <w:p w:rsidR="00342216" w:rsidRDefault="00342216" w:rsidP="003422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Контрольная работа №2</w:t>
      </w:r>
      <w:r w:rsidRPr="00A51FAF">
        <w:rPr>
          <w:rFonts w:ascii="Times New Roman" w:hAnsi="Times New Roman" w:cs="Times New Roman"/>
          <w:b/>
          <w:sz w:val="28"/>
          <w:szCs w:val="28"/>
        </w:rPr>
        <w:t xml:space="preserve"> по   дисциплине </w:t>
      </w:r>
      <w:r>
        <w:rPr>
          <w:rFonts w:ascii="Times New Roman" w:hAnsi="Times New Roman" w:cs="Times New Roman"/>
          <w:b/>
          <w:sz w:val="28"/>
          <w:szCs w:val="28"/>
        </w:rPr>
        <w:t xml:space="preserve"> </w:t>
      </w:r>
      <w:r w:rsidRPr="00A51FAF">
        <w:rPr>
          <w:rFonts w:ascii="Times New Roman" w:hAnsi="Times New Roman" w:cs="Times New Roman"/>
          <w:b/>
          <w:sz w:val="28"/>
          <w:szCs w:val="28"/>
        </w:rPr>
        <w:t xml:space="preserve"> </w:t>
      </w:r>
      <w:r>
        <w:rPr>
          <w:rFonts w:ascii="Times New Roman" w:hAnsi="Times New Roman" w:cs="Times New Roman"/>
          <w:b/>
          <w:sz w:val="28"/>
          <w:szCs w:val="28"/>
        </w:rPr>
        <w:t>ОП.07</w:t>
      </w:r>
      <w:r w:rsidRPr="00A51FAF">
        <w:rPr>
          <w:rFonts w:ascii="Times New Roman" w:hAnsi="Times New Roman" w:cs="Times New Roman"/>
          <w:b/>
          <w:sz w:val="28"/>
          <w:szCs w:val="28"/>
        </w:rPr>
        <w:t xml:space="preserve"> Иностранный язык </w:t>
      </w:r>
      <w:r>
        <w:rPr>
          <w:rFonts w:ascii="Times New Roman" w:hAnsi="Times New Roman" w:cs="Times New Roman"/>
          <w:b/>
          <w:sz w:val="28"/>
          <w:szCs w:val="28"/>
        </w:rPr>
        <w:t>(</w:t>
      </w:r>
      <w:r w:rsidRPr="00A51FAF">
        <w:rPr>
          <w:rFonts w:ascii="Times New Roman" w:hAnsi="Times New Roman" w:cs="Times New Roman"/>
          <w:b/>
          <w:sz w:val="28"/>
          <w:szCs w:val="28"/>
        </w:rPr>
        <w:t>в</w:t>
      </w:r>
      <w:r>
        <w:rPr>
          <w:rFonts w:ascii="Times New Roman" w:hAnsi="Times New Roman" w:cs="Times New Roman"/>
          <w:b/>
          <w:sz w:val="28"/>
          <w:szCs w:val="28"/>
        </w:rPr>
        <w:t>торой)</w:t>
      </w:r>
      <w:r w:rsidRPr="00A51FAF">
        <w:rPr>
          <w:rFonts w:ascii="Times New Roman" w:hAnsi="Times New Roman" w:cs="Times New Roman"/>
          <w:b/>
          <w:sz w:val="28"/>
          <w:szCs w:val="28"/>
        </w:rPr>
        <w:t xml:space="preserve"> </w:t>
      </w:r>
      <w:r>
        <w:rPr>
          <w:rFonts w:ascii="Times New Roman" w:hAnsi="Times New Roman" w:cs="Times New Roman"/>
          <w:b/>
          <w:sz w:val="28"/>
          <w:szCs w:val="28"/>
        </w:rPr>
        <w:t>– 2</w:t>
      </w:r>
      <w:r w:rsidR="001828A6">
        <w:rPr>
          <w:rFonts w:ascii="Times New Roman" w:hAnsi="Times New Roman" w:cs="Times New Roman"/>
          <w:b/>
          <w:sz w:val="28"/>
          <w:szCs w:val="28"/>
        </w:rPr>
        <w:t xml:space="preserve"> </w:t>
      </w:r>
      <w:r>
        <w:rPr>
          <w:rFonts w:ascii="Times New Roman" w:hAnsi="Times New Roman" w:cs="Times New Roman"/>
          <w:b/>
          <w:sz w:val="28"/>
          <w:szCs w:val="28"/>
        </w:rPr>
        <w:t>курс</w:t>
      </w:r>
    </w:p>
    <w:p w:rsidR="00342216" w:rsidRPr="00A51FAF" w:rsidRDefault="00211CDF" w:rsidP="003422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Вариант 4</w:t>
      </w:r>
      <w:r w:rsidR="00342216">
        <w:rPr>
          <w:rFonts w:ascii="Times New Roman" w:hAnsi="Times New Roman" w:cs="Times New Roman"/>
          <w:b/>
          <w:sz w:val="28"/>
          <w:szCs w:val="28"/>
        </w:rPr>
        <w:t>.</w:t>
      </w:r>
    </w:p>
    <w:p w:rsidR="00342216" w:rsidRPr="00733EDB" w:rsidRDefault="00342216" w:rsidP="00342216">
      <w:pPr>
        <w:spacing w:after="0" w:line="240" w:lineRule="auto"/>
        <w:rPr>
          <w:rFonts w:ascii="Times New Roman" w:eastAsia="Times New Roman" w:hAnsi="Times New Roman" w:cs="Times New Roman"/>
          <w:sz w:val="24"/>
          <w:szCs w:val="24"/>
          <w:lang w:eastAsia="ru-RU"/>
        </w:rPr>
      </w:pPr>
    </w:p>
    <w:p w:rsidR="00342216" w:rsidRDefault="00342216" w:rsidP="00342216">
      <w:pPr>
        <w:shd w:val="clear" w:color="auto" w:fill="FFFFFF"/>
        <w:spacing w:after="150" w:line="330" w:lineRule="atLeast"/>
        <w:textAlignment w:val="baseline"/>
        <w:rPr>
          <w:rFonts w:ascii="Times New Roman" w:hAnsi="Times New Roman"/>
          <w:color w:val="000000"/>
          <w:sz w:val="28"/>
          <w:szCs w:val="28"/>
          <w:lang w:eastAsia="ru-RU"/>
        </w:rPr>
      </w:pPr>
      <w:r w:rsidRPr="00A51FAF">
        <w:rPr>
          <w:rFonts w:ascii="Times New Roman" w:hAnsi="Times New Roman"/>
          <w:color w:val="000000"/>
          <w:sz w:val="28"/>
          <w:szCs w:val="28"/>
          <w:lang w:eastAsia="ru-RU"/>
        </w:rPr>
        <w:t>Для того чтобы правильно выполнить задания, необходимо изучить следующие темы:</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sidRPr="003369AE">
        <w:rPr>
          <w:rFonts w:ascii="Times New Roman" w:hAnsi="Times New Roman"/>
          <w:color w:val="000000"/>
          <w:sz w:val="24"/>
          <w:szCs w:val="24"/>
          <w:lang w:eastAsia="ru-RU"/>
        </w:rPr>
        <w:t>Модальные глаголы</w:t>
      </w:r>
    </w:p>
    <w:p w:rsidR="00AF49E0" w:rsidRPr="003369AE"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Глагол. Глаголы сильного и слабого спряжения</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sidRPr="003369AE">
        <w:rPr>
          <w:rFonts w:ascii="Times New Roman" w:hAnsi="Times New Roman"/>
          <w:color w:val="000000"/>
          <w:sz w:val="24"/>
          <w:szCs w:val="24"/>
          <w:lang w:eastAsia="ru-RU"/>
        </w:rPr>
        <w:t>Сложное предложение. Сложносочиненное и сложноподчинённое предложение</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Наречие.</w:t>
      </w:r>
    </w:p>
    <w:p w:rsidR="00AF49E0" w:rsidRPr="0088613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Употребление глаголов </w:t>
      </w:r>
      <w:r>
        <w:rPr>
          <w:rFonts w:ascii="Times New Roman" w:hAnsi="Times New Roman"/>
          <w:color w:val="000000"/>
          <w:sz w:val="24"/>
          <w:szCs w:val="24"/>
          <w:lang w:val="en-US" w:eastAsia="ru-RU"/>
        </w:rPr>
        <w:t>haben</w:t>
      </w:r>
      <w:r w:rsidRPr="00886130">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lassen</w:t>
      </w:r>
      <w:r w:rsidRPr="00886130">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sein</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Предлоги</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Временные формы</w:t>
      </w:r>
    </w:p>
    <w:p w:rsidR="00AF49E0" w:rsidRDefault="00AF49E0" w:rsidP="00AF49E0">
      <w:pPr>
        <w:shd w:val="clear" w:color="auto" w:fill="FFFFFF"/>
        <w:spacing w:after="0" w:line="330" w:lineRule="atLeast"/>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Главные и второстепенные члены предложения</w:t>
      </w:r>
    </w:p>
    <w:p w:rsidR="00AF49E0" w:rsidRPr="00F80ED7" w:rsidRDefault="00AF49E0" w:rsidP="00342216">
      <w:pPr>
        <w:shd w:val="clear" w:color="auto" w:fill="FFFFFF"/>
        <w:spacing w:after="150" w:line="330" w:lineRule="atLeast"/>
        <w:textAlignment w:val="baseline"/>
        <w:rPr>
          <w:rFonts w:ascii="Times New Roman" w:hAnsi="Times New Roman"/>
          <w:color w:val="000000"/>
          <w:sz w:val="28"/>
          <w:szCs w:val="28"/>
          <w:lang w:eastAsia="ru-RU"/>
        </w:rPr>
      </w:pPr>
    </w:p>
    <w:p w:rsidR="00342216" w:rsidRPr="00F80ED7" w:rsidRDefault="00342216" w:rsidP="00342216">
      <w:pPr>
        <w:spacing w:before="7" w:after="200" w:line="240" w:lineRule="auto"/>
        <w:ind w:right="22"/>
        <w:jc w:val="both"/>
        <w:rPr>
          <w:rFonts w:ascii="Times New Roman" w:eastAsia="Times New Roman" w:hAnsi="Times New Roman" w:cs="Times New Roman"/>
          <w:sz w:val="24"/>
          <w:szCs w:val="24"/>
          <w:lang w:eastAsia="ru-RU"/>
        </w:rPr>
      </w:pPr>
      <w:r w:rsidRPr="00F80ED7">
        <w:rPr>
          <w:rFonts w:ascii="Times New Roman" w:eastAsia="Times New Roman" w:hAnsi="Times New Roman" w:cs="Times New Roman"/>
          <w:b/>
          <w:sz w:val="24"/>
          <w:szCs w:val="24"/>
          <w:lang w:val="en-US" w:eastAsia="ru-RU"/>
        </w:rPr>
        <w:t>I</w:t>
      </w:r>
      <w:r w:rsidRPr="00F80ED7">
        <w:rPr>
          <w:rFonts w:ascii="Times New Roman" w:eastAsia="Times New Roman" w:hAnsi="Times New Roman" w:cs="Times New Roman"/>
          <w:b/>
          <w:sz w:val="24"/>
          <w:szCs w:val="24"/>
          <w:lang w:eastAsia="ru-RU"/>
        </w:rPr>
        <w:t>. Вставьте вместо пропусков подходящие по смыслу слова.</w:t>
      </w:r>
    </w:p>
    <w:p w:rsidR="00342216" w:rsidRPr="00244EB8" w:rsidRDefault="00342216" w:rsidP="00342216">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Hallo, Freunde! Ich heisse </w:t>
      </w:r>
      <w:proofErr w:type="gramStart"/>
      <w:r>
        <w:rPr>
          <w:rFonts w:ascii="Times New Roman" w:eastAsia="Times New Roman" w:hAnsi="Times New Roman" w:cs="Times New Roman"/>
          <w:sz w:val="24"/>
          <w:szCs w:val="24"/>
          <w:lang w:val="en-US" w:eastAsia="ru-RU"/>
        </w:rPr>
        <w:t>Dieter  Ulrix</w:t>
      </w:r>
      <w:proofErr w:type="gramEnd"/>
      <w:r>
        <w:rPr>
          <w:rFonts w:ascii="Times New Roman" w:eastAsia="Times New Roman" w:hAnsi="Times New Roman" w:cs="Times New Roman"/>
          <w:sz w:val="24"/>
          <w:szCs w:val="24"/>
          <w:lang w:val="en-US" w:eastAsia="ru-RU"/>
        </w:rPr>
        <w:t>. Ich bin 17</w:t>
      </w:r>
      <w:r w:rsidRPr="00244EB8">
        <w:rPr>
          <w:rFonts w:ascii="Times New Roman" w:eastAsia="Times New Roman" w:hAnsi="Times New Roman" w:cs="Times New Roman"/>
          <w:sz w:val="24"/>
          <w:szCs w:val="24"/>
          <w:lang w:val="en-US" w:eastAsia="ru-RU"/>
        </w:rPr>
        <w:t>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 Ich wohne in</w:t>
      </w:r>
      <w:r>
        <w:rPr>
          <w:rFonts w:ascii="Times New Roman" w:eastAsia="Times New Roman" w:hAnsi="Times New Roman" w:cs="Times New Roman"/>
          <w:sz w:val="24"/>
          <w:szCs w:val="24"/>
          <w:lang w:val="en-US" w:eastAsia="ru-RU"/>
        </w:rPr>
        <w:t xml:space="preserve"> Dresden</w:t>
      </w:r>
      <w:r w:rsidRPr="00244EB8">
        <w:rPr>
          <w:rFonts w:ascii="Times New Roman" w:eastAsia="Times New Roman" w:hAnsi="Times New Roman" w:cs="Times New Roman"/>
          <w:sz w:val="24"/>
          <w:szCs w:val="24"/>
          <w:lang w:val="en-US" w:eastAsia="ru-RU"/>
        </w:rPr>
        <w:t>. Ich bin 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2) und studiere</w:t>
      </w:r>
      <w:r>
        <w:rPr>
          <w:rFonts w:ascii="Times New Roman" w:eastAsia="Times New Roman" w:hAnsi="Times New Roman" w:cs="Times New Roman"/>
          <w:sz w:val="24"/>
          <w:szCs w:val="24"/>
          <w:lang w:val="en-US" w:eastAsia="ru-RU"/>
        </w:rPr>
        <w:t xml:space="preserve"> Biologie</w:t>
      </w:r>
      <w:r w:rsidRPr="00244EB8">
        <w:rPr>
          <w:rFonts w:ascii="Times New Roman" w:eastAsia="Times New Roman" w:hAnsi="Times New Roman" w:cs="Times New Roman"/>
          <w:sz w:val="24"/>
          <w:szCs w:val="24"/>
          <w:lang w:val="en-US" w:eastAsia="ru-RU"/>
        </w:rPr>
        <w:t>. Ich habe eine Freundin. Meine Freundin_______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3) aus Bonn. Sie spielt gern______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4). Das ist_______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5). </w:t>
      </w:r>
    </w:p>
    <w:p w:rsidR="00342216" w:rsidRPr="00244EB8" w:rsidRDefault="00342216" w:rsidP="00342216">
      <w:pPr>
        <w:spacing w:before="100" w:beforeAutospacing="1" w:after="100" w:afterAutospacing="1"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Ich habe auch eine Familie. Mein Vater ist Ingeniuer__________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6). Meine Mutter arbeitet auch. Sie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Lehrerin. Ich habe Geschwister: einen Bruder und eine Schwester. Mein Bruder heisst Iwan. Er lernt noch. Iwan______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7) Musik und tanzt gern. Meine Schwester Olga </w:t>
      </w:r>
      <w:proofErr w:type="gramStart"/>
      <w:r w:rsidRPr="00244EB8">
        <w:rPr>
          <w:rFonts w:ascii="Times New Roman" w:eastAsia="Times New Roman" w:hAnsi="Times New Roman" w:cs="Times New Roman"/>
          <w:sz w:val="24"/>
          <w:szCs w:val="24"/>
          <w:lang w:val="en-US" w:eastAsia="ru-RU"/>
        </w:rPr>
        <w:t>ist</w:t>
      </w:r>
      <w:proofErr w:type="gramEnd"/>
      <w:r w:rsidRPr="00244EB8">
        <w:rPr>
          <w:rFonts w:ascii="Times New Roman" w:eastAsia="Times New Roman" w:hAnsi="Times New Roman" w:cs="Times New Roman"/>
          <w:sz w:val="24"/>
          <w:szCs w:val="24"/>
          <w:lang w:val="en-US" w:eastAsia="ru-RU"/>
        </w:rPr>
        <w:t xml:space="preserve"> Studentin. Sie________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8) Padagogik und lernt_______(9) Deutsch. Olga fahrt_____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10) nach Dresden.</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Ich lerne auch Deutsch, aber ich bin faul. Die Aufgaben sind nicht_______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11) fur mich. Ich lerne nicht alle _________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12) und studiere die Grammatik nicht immer. Aber meine Schwester______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13) mir gern. Sie sagt: “____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14) nicht faul! Lies alle Texte_____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 xml:space="preserve">15). Ubung macht den Meister! Ich liebe meine Schwester gern. Wir </w:t>
      </w:r>
      <w:proofErr w:type="gramStart"/>
      <w:r w:rsidRPr="00244EB8">
        <w:rPr>
          <w:rFonts w:ascii="Times New Roman" w:eastAsia="Times New Roman" w:hAnsi="Times New Roman" w:cs="Times New Roman"/>
          <w:sz w:val="24"/>
          <w:szCs w:val="24"/>
          <w:lang w:val="en-US" w:eastAsia="ru-RU"/>
        </w:rPr>
        <w:t>sind</w:t>
      </w:r>
      <w:proofErr w:type="gramEnd"/>
      <w:r w:rsidRPr="00244EB8">
        <w:rPr>
          <w:rFonts w:ascii="Times New Roman" w:eastAsia="Times New Roman" w:hAnsi="Times New Roman" w:cs="Times New Roman"/>
          <w:sz w:val="24"/>
          <w:szCs w:val="24"/>
          <w:lang w:val="en-US" w:eastAsia="ru-RU"/>
        </w:rPr>
        <w:t xml:space="preserve"> Freundinnen. Das ist________</w:t>
      </w:r>
      <w:proofErr w:type="gramStart"/>
      <w:r w:rsidRPr="00244EB8">
        <w:rPr>
          <w:rFonts w:ascii="Times New Roman" w:eastAsia="Times New Roman" w:hAnsi="Times New Roman" w:cs="Times New Roman"/>
          <w:sz w:val="24"/>
          <w:szCs w:val="24"/>
          <w:lang w:val="en-US" w:eastAsia="ru-RU"/>
        </w:rPr>
        <w:t>_(</w:t>
      </w:r>
      <w:proofErr w:type="gramEnd"/>
      <w:r w:rsidRPr="00244EB8">
        <w:rPr>
          <w:rFonts w:ascii="Times New Roman" w:eastAsia="Times New Roman" w:hAnsi="Times New Roman" w:cs="Times New Roman"/>
          <w:sz w:val="24"/>
          <w:szCs w:val="24"/>
          <w:lang w:val="en-US" w:eastAsia="ru-RU"/>
        </w:rPr>
        <w:t>16).</w:t>
      </w:r>
      <w:r w:rsidRPr="00244EB8">
        <w:rPr>
          <w:rFonts w:ascii="Times New Roman" w:eastAsia="Times New Roman" w:hAnsi="Times New Roman" w:cs="Times New Roman"/>
          <w:sz w:val="24"/>
          <w:szCs w:val="24"/>
          <w:lang w:val="en-US" w:eastAsia="ru-RU"/>
        </w:rPr>
        <w:br/>
      </w:r>
      <w:r w:rsidRPr="00244EB8">
        <w:rPr>
          <w:rFonts w:ascii="Times New Roman" w:eastAsia="Times New Roman" w:hAnsi="Times New Roman" w:cs="Times New Roman"/>
          <w:sz w:val="24"/>
          <w:szCs w:val="24"/>
          <w:lang w:val="en-US" w:eastAsia="ru-RU"/>
        </w:rPr>
        <w:br/>
        <w:t>1. a) von Beruf; b) nach Berlin; c) Jahre alt; d) zu Besuch.</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Lehrerin; b) Studentin; c) Freundin; d) Arztin.</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3.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kommt; b) liebt; c) spielt; d) treibt.</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4.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Tennis; b) Sport; c) Musik; d) Geschichte.</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gern; b) gesund; c) bald; d) faul.</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6. a) von Beruf; b) nach Berlin; c) Jahre alt; d) zu Besuch.</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7.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hort; b) spielt; c) arbeitet; d) lernt.</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8.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lernt; b) spricht; c) studiert; d) sagt.</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9. a) bald; b) laut; c) gern; d) faul.</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10. a) bald; b) laut; c) gern; d) faul.</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11.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fleissig; b) leicht; c) immer; d) laut.</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12.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Geschenke; b) Berufe; c) Adressen; d) Worter.</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13.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hilft; b) spricht; c) gibt; d) lernt.</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14.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Nimm; b) Sag; c) Fahre; d) Sei.</w:t>
      </w:r>
    </w:p>
    <w:p w:rsidR="00342216" w:rsidRPr="00244EB8"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t xml:space="preserve">15.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faul; b) laut; c) interessant; d) bald.</w:t>
      </w:r>
    </w:p>
    <w:p w:rsidR="00342216" w:rsidRDefault="00342216" w:rsidP="00342216">
      <w:pPr>
        <w:spacing w:after="0" w:line="240" w:lineRule="auto"/>
        <w:rPr>
          <w:rFonts w:ascii="Times New Roman" w:eastAsia="Times New Roman" w:hAnsi="Times New Roman" w:cs="Times New Roman"/>
          <w:sz w:val="24"/>
          <w:szCs w:val="24"/>
          <w:lang w:val="en-US" w:eastAsia="ru-RU"/>
        </w:rPr>
      </w:pPr>
      <w:r w:rsidRPr="00244EB8">
        <w:rPr>
          <w:rFonts w:ascii="Times New Roman" w:eastAsia="Times New Roman" w:hAnsi="Times New Roman" w:cs="Times New Roman"/>
          <w:sz w:val="24"/>
          <w:szCs w:val="24"/>
          <w:lang w:val="en-US" w:eastAsia="ru-RU"/>
        </w:rPr>
        <w:lastRenderedPageBreak/>
        <w:t xml:space="preserve">16. </w:t>
      </w:r>
      <w:proofErr w:type="gramStart"/>
      <w:r w:rsidRPr="00244EB8">
        <w:rPr>
          <w:rFonts w:ascii="Times New Roman" w:eastAsia="Times New Roman" w:hAnsi="Times New Roman" w:cs="Times New Roman"/>
          <w:sz w:val="24"/>
          <w:szCs w:val="24"/>
          <w:lang w:val="en-US" w:eastAsia="ru-RU"/>
        </w:rPr>
        <w:t>a</w:t>
      </w:r>
      <w:proofErr w:type="gramEnd"/>
      <w:r w:rsidRPr="00244EB8">
        <w:rPr>
          <w:rFonts w:ascii="Times New Roman" w:eastAsia="Times New Roman" w:hAnsi="Times New Roman" w:cs="Times New Roman"/>
          <w:sz w:val="24"/>
          <w:szCs w:val="24"/>
          <w:lang w:val="en-US" w:eastAsia="ru-RU"/>
        </w:rPr>
        <w:t>) gern; b) laut; c) alt; d) schon.</w:t>
      </w:r>
    </w:p>
    <w:p w:rsidR="00824B5B" w:rsidRPr="0095684F" w:rsidRDefault="00824B5B" w:rsidP="00824B5B">
      <w:pPr>
        <w:pStyle w:val="1"/>
        <w:ind w:firstLine="567"/>
        <w:jc w:val="both"/>
        <w:rPr>
          <w:rFonts w:ascii="Times New Roman" w:hAnsi="Times New Roman"/>
          <w:b/>
          <w:sz w:val="28"/>
          <w:szCs w:val="28"/>
          <w:lang w:val="en-US"/>
        </w:rPr>
      </w:pPr>
    </w:p>
    <w:p w:rsidR="00824B5B" w:rsidRPr="00AB7C45" w:rsidRDefault="00824B5B" w:rsidP="00171462">
      <w:pPr>
        <w:pStyle w:val="1"/>
        <w:ind w:firstLine="709"/>
        <w:jc w:val="both"/>
        <w:rPr>
          <w:rFonts w:ascii="Times New Roman" w:hAnsi="Times New Roman"/>
          <w:b/>
          <w:sz w:val="28"/>
          <w:szCs w:val="28"/>
        </w:rPr>
      </w:pPr>
      <w:r>
        <w:rPr>
          <w:rFonts w:ascii="Times New Roman" w:hAnsi="Times New Roman"/>
          <w:b/>
          <w:sz w:val="28"/>
          <w:szCs w:val="28"/>
          <w:lang w:val="en-US"/>
        </w:rPr>
        <w:t>II</w:t>
      </w:r>
      <w:r w:rsidRPr="00AE03EB">
        <w:rPr>
          <w:rFonts w:ascii="Times New Roman" w:hAnsi="Times New Roman"/>
          <w:b/>
          <w:sz w:val="28"/>
          <w:szCs w:val="28"/>
        </w:rPr>
        <w:t xml:space="preserve">. </w:t>
      </w:r>
      <w:r w:rsidRPr="00824B5B">
        <w:rPr>
          <w:rFonts w:ascii="Times New Roman" w:hAnsi="Times New Roman"/>
          <w:b/>
          <w:sz w:val="24"/>
          <w:szCs w:val="24"/>
        </w:rPr>
        <w:t>Переведите следующие сложные предложения, подчеркните союзы.</w:t>
      </w:r>
    </w:p>
    <w:p w:rsidR="00824B5B" w:rsidRPr="00AE03EB" w:rsidRDefault="00824B5B" w:rsidP="00171462">
      <w:pPr>
        <w:pStyle w:val="1"/>
        <w:numPr>
          <w:ilvl w:val="0"/>
          <w:numId w:val="4"/>
        </w:numPr>
        <w:ind w:left="0" w:firstLine="709"/>
        <w:jc w:val="both"/>
        <w:rPr>
          <w:rFonts w:ascii="Times New Roman" w:hAnsi="Times New Roman"/>
          <w:sz w:val="28"/>
          <w:szCs w:val="28"/>
          <w:lang w:val="de-DE"/>
        </w:rPr>
      </w:pPr>
      <w:r>
        <w:rPr>
          <w:rFonts w:ascii="Times New Roman" w:hAnsi="Times New Roman"/>
          <w:sz w:val="28"/>
          <w:szCs w:val="28"/>
          <w:lang w:val="de-DE"/>
        </w:rPr>
        <w:t>Als ich nach Hause kam, war es schon spät.</w:t>
      </w:r>
    </w:p>
    <w:p w:rsidR="00824B5B" w:rsidRDefault="00824B5B" w:rsidP="00171462">
      <w:pPr>
        <w:pStyle w:val="1"/>
        <w:numPr>
          <w:ilvl w:val="0"/>
          <w:numId w:val="4"/>
        </w:numPr>
        <w:ind w:left="0" w:firstLine="709"/>
        <w:jc w:val="both"/>
        <w:rPr>
          <w:rFonts w:ascii="Times New Roman" w:hAnsi="Times New Roman"/>
          <w:sz w:val="28"/>
          <w:szCs w:val="28"/>
          <w:lang w:val="de-DE"/>
        </w:rPr>
      </w:pPr>
      <w:r>
        <w:rPr>
          <w:rFonts w:ascii="Times New Roman" w:hAnsi="Times New Roman"/>
          <w:sz w:val="28"/>
          <w:szCs w:val="28"/>
          <w:lang w:val="de-DE"/>
        </w:rPr>
        <w:t>Nachdem ich die Schule beendet hatte, arbeitete ich in einem Geschäft.</w:t>
      </w:r>
    </w:p>
    <w:p w:rsidR="00824B5B" w:rsidRDefault="00824B5B" w:rsidP="00171462">
      <w:pPr>
        <w:pStyle w:val="1"/>
        <w:numPr>
          <w:ilvl w:val="0"/>
          <w:numId w:val="4"/>
        </w:numPr>
        <w:ind w:left="0" w:firstLine="709"/>
        <w:jc w:val="both"/>
        <w:rPr>
          <w:rFonts w:ascii="Times New Roman" w:hAnsi="Times New Roman"/>
          <w:sz w:val="28"/>
          <w:szCs w:val="28"/>
          <w:lang w:val="de-DE"/>
        </w:rPr>
      </w:pPr>
      <w:r>
        <w:rPr>
          <w:rFonts w:ascii="Times New Roman" w:hAnsi="Times New Roman"/>
          <w:sz w:val="28"/>
          <w:szCs w:val="28"/>
          <w:lang w:val="de-DE"/>
        </w:rPr>
        <w:t>Solange es regnet, bleiben wir lieber zu Hause.</w:t>
      </w:r>
    </w:p>
    <w:p w:rsidR="00824B5B" w:rsidRDefault="00824B5B" w:rsidP="00171462">
      <w:pPr>
        <w:pStyle w:val="1"/>
        <w:numPr>
          <w:ilvl w:val="0"/>
          <w:numId w:val="4"/>
        </w:numPr>
        <w:ind w:left="0" w:firstLine="709"/>
        <w:jc w:val="both"/>
        <w:rPr>
          <w:rFonts w:ascii="Times New Roman" w:hAnsi="Times New Roman"/>
          <w:sz w:val="28"/>
          <w:szCs w:val="28"/>
          <w:lang w:val="de-DE"/>
        </w:rPr>
      </w:pPr>
      <w:r>
        <w:rPr>
          <w:rFonts w:ascii="Times New Roman" w:hAnsi="Times New Roman"/>
          <w:sz w:val="28"/>
          <w:szCs w:val="28"/>
          <w:lang w:val="de-DE"/>
        </w:rPr>
        <w:t>Wenn ich wieder nach Berlin komme, werde ich meine Freunde besuchen.</w:t>
      </w:r>
    </w:p>
    <w:p w:rsidR="00824B5B" w:rsidRDefault="00824B5B" w:rsidP="00171462">
      <w:pPr>
        <w:pStyle w:val="1"/>
        <w:numPr>
          <w:ilvl w:val="0"/>
          <w:numId w:val="4"/>
        </w:numPr>
        <w:ind w:left="0" w:firstLine="709"/>
        <w:jc w:val="both"/>
        <w:rPr>
          <w:rFonts w:ascii="Times New Roman" w:hAnsi="Times New Roman"/>
          <w:sz w:val="28"/>
          <w:szCs w:val="28"/>
          <w:lang w:val="de-DE"/>
        </w:rPr>
      </w:pPr>
      <w:r>
        <w:rPr>
          <w:rFonts w:ascii="Times New Roman" w:hAnsi="Times New Roman"/>
          <w:sz w:val="28"/>
          <w:szCs w:val="28"/>
          <w:lang w:val="de-DE"/>
        </w:rPr>
        <w:t>Das Haus, in dem ich wohne, ist schon alt.</w:t>
      </w:r>
    </w:p>
    <w:p w:rsidR="00824B5B" w:rsidRDefault="00824B5B" w:rsidP="00171462">
      <w:pPr>
        <w:pStyle w:val="1"/>
        <w:numPr>
          <w:ilvl w:val="0"/>
          <w:numId w:val="4"/>
        </w:numPr>
        <w:ind w:left="0" w:firstLine="709"/>
        <w:jc w:val="both"/>
        <w:rPr>
          <w:rFonts w:ascii="Times New Roman" w:hAnsi="Times New Roman"/>
          <w:sz w:val="28"/>
          <w:szCs w:val="28"/>
          <w:lang w:val="de-DE"/>
        </w:rPr>
      </w:pPr>
      <w:r>
        <w:rPr>
          <w:rFonts w:ascii="Times New Roman" w:hAnsi="Times New Roman"/>
          <w:sz w:val="28"/>
          <w:szCs w:val="28"/>
          <w:lang w:val="de-DE"/>
        </w:rPr>
        <w:t>Alle wissen, dass die Versammlung um 15 Uhr beginnt.</w:t>
      </w:r>
    </w:p>
    <w:p w:rsidR="00824B5B" w:rsidRDefault="00824B5B" w:rsidP="00171462">
      <w:pPr>
        <w:pStyle w:val="1"/>
        <w:numPr>
          <w:ilvl w:val="0"/>
          <w:numId w:val="4"/>
        </w:numPr>
        <w:ind w:left="0" w:firstLine="709"/>
        <w:jc w:val="both"/>
        <w:rPr>
          <w:rFonts w:ascii="Times New Roman" w:hAnsi="Times New Roman"/>
          <w:sz w:val="28"/>
          <w:szCs w:val="28"/>
          <w:lang w:val="de-DE"/>
        </w:rPr>
      </w:pPr>
      <w:r>
        <w:rPr>
          <w:rFonts w:ascii="Times New Roman" w:hAnsi="Times New Roman"/>
          <w:sz w:val="28"/>
          <w:szCs w:val="28"/>
          <w:lang w:val="de-DE"/>
        </w:rPr>
        <w:t>Ich kann leider morgen nicht kommen, weil ich viel zu tun habe.</w:t>
      </w:r>
    </w:p>
    <w:p w:rsidR="00145329" w:rsidRPr="00881E50" w:rsidRDefault="00145329" w:rsidP="00171462">
      <w:pPr>
        <w:spacing w:after="0" w:line="240" w:lineRule="auto"/>
        <w:ind w:firstLine="709"/>
        <w:rPr>
          <w:rFonts w:ascii="Times New Roman" w:eastAsia="Times New Roman" w:hAnsi="Times New Roman" w:cs="Times New Roman"/>
          <w:sz w:val="24"/>
          <w:szCs w:val="24"/>
          <w:lang w:eastAsia="ru-RU"/>
        </w:rPr>
      </w:pPr>
      <w:r w:rsidRPr="00F80ED7">
        <w:rPr>
          <w:rFonts w:ascii="Times New Roman" w:eastAsia="Times New Roman" w:hAnsi="Times New Roman" w:cs="Times New Roman"/>
          <w:b/>
          <w:sz w:val="24"/>
          <w:szCs w:val="24"/>
          <w:lang w:val="en-US" w:eastAsia="ru-RU"/>
        </w:rPr>
        <w:t>I</w:t>
      </w:r>
      <w:r w:rsidRPr="00F80ED7">
        <w:rPr>
          <w:rFonts w:ascii="Times New Roman" w:eastAsia="Times New Roman" w:hAnsi="Times New Roman" w:cs="Times New Roman"/>
          <w:b/>
          <w:sz w:val="24"/>
          <w:szCs w:val="24"/>
          <w:lang w:eastAsia="ru-RU"/>
        </w:rPr>
        <w:t>II. Подчеркните главные члены предложения.</w:t>
      </w:r>
      <w:r w:rsidRPr="00F80ED7">
        <w:rPr>
          <w:rFonts w:ascii="Times New Roman" w:eastAsia="Times New Roman" w:hAnsi="Times New Roman" w:cs="Times New Roman"/>
          <w:b/>
          <w:sz w:val="24"/>
          <w:szCs w:val="24"/>
          <w:lang w:eastAsia="ru-RU"/>
        </w:rPr>
        <w:br/>
      </w:r>
      <w:r w:rsidRPr="00244EB8">
        <w:rPr>
          <w:rFonts w:ascii="Times New Roman" w:eastAsia="Times New Roman" w:hAnsi="Times New Roman" w:cs="Times New Roman"/>
          <w:sz w:val="24"/>
          <w:szCs w:val="24"/>
          <w:lang w:val="en-US" w:eastAsia="ru-RU"/>
        </w:rPr>
        <w:t>1. Dieses Geschenk freut das Kind.</w:t>
      </w:r>
      <w:r w:rsidRPr="00244EB8">
        <w:rPr>
          <w:rFonts w:ascii="Times New Roman" w:eastAsia="Times New Roman" w:hAnsi="Times New Roman" w:cs="Times New Roman"/>
          <w:sz w:val="24"/>
          <w:szCs w:val="24"/>
          <w:lang w:val="en-US" w:eastAsia="ru-RU"/>
        </w:rPr>
        <w:br/>
        <w:t>2. Wann fahren Sie nach Hamburg</w:t>
      </w:r>
      <w:proofErr w:type="gramStart"/>
      <w:r w:rsidRPr="00244EB8">
        <w:rPr>
          <w:rFonts w:ascii="Times New Roman" w:eastAsia="Times New Roman" w:hAnsi="Times New Roman" w:cs="Times New Roman"/>
          <w:sz w:val="24"/>
          <w:szCs w:val="24"/>
          <w:lang w:val="en-US" w:eastAsia="ru-RU"/>
        </w:rPr>
        <w:t>?.</w:t>
      </w:r>
      <w:proofErr w:type="gramEnd"/>
      <w:r w:rsidRPr="00244EB8">
        <w:rPr>
          <w:rFonts w:ascii="Times New Roman" w:eastAsia="Times New Roman" w:hAnsi="Times New Roman" w:cs="Times New Roman"/>
          <w:sz w:val="24"/>
          <w:szCs w:val="24"/>
          <w:lang w:val="en-US" w:eastAsia="ru-RU"/>
        </w:rPr>
        <w:br/>
        <w:t>3. Ich danke meiner Mutter fur das Geschenk.</w:t>
      </w:r>
      <w:r w:rsidRPr="00244EB8">
        <w:rPr>
          <w:rFonts w:ascii="Times New Roman" w:eastAsia="Times New Roman" w:hAnsi="Times New Roman" w:cs="Times New Roman"/>
          <w:sz w:val="24"/>
          <w:szCs w:val="24"/>
          <w:lang w:val="en-US" w:eastAsia="ru-RU"/>
        </w:rPr>
        <w:br/>
        <w:t xml:space="preserve">4. Am Montag haben wir nicht viel </w:t>
      </w:r>
      <w:proofErr w:type="gramStart"/>
      <w:r w:rsidRPr="00244EB8">
        <w:rPr>
          <w:rFonts w:ascii="Times New Roman" w:eastAsia="Times New Roman" w:hAnsi="Times New Roman" w:cs="Times New Roman"/>
          <w:sz w:val="24"/>
          <w:szCs w:val="24"/>
          <w:lang w:val="en-US" w:eastAsia="ru-RU"/>
        </w:rPr>
        <w:t>Zeit.</w:t>
      </w:r>
      <w:proofErr w:type="gramEnd"/>
      <w:r w:rsidRPr="00244EB8">
        <w:rPr>
          <w:rFonts w:ascii="Times New Roman" w:eastAsia="Times New Roman" w:hAnsi="Times New Roman" w:cs="Times New Roman"/>
          <w:sz w:val="24"/>
          <w:szCs w:val="24"/>
          <w:lang w:val="en-US" w:eastAsia="ru-RU"/>
        </w:rPr>
        <w:br/>
        <w:t>5. Helft</w:t>
      </w:r>
      <w:r w:rsidRPr="00881E50">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ihr</w:t>
      </w:r>
      <w:r w:rsidRPr="00881E50">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euren</w:t>
      </w:r>
      <w:r w:rsidRPr="00881E50">
        <w:rPr>
          <w:rFonts w:ascii="Times New Roman" w:eastAsia="Times New Roman" w:hAnsi="Times New Roman" w:cs="Times New Roman"/>
          <w:sz w:val="24"/>
          <w:szCs w:val="24"/>
          <w:lang w:eastAsia="ru-RU"/>
        </w:rPr>
        <w:t xml:space="preserve"> </w:t>
      </w:r>
      <w:r w:rsidRPr="00244EB8">
        <w:rPr>
          <w:rFonts w:ascii="Times New Roman" w:eastAsia="Times New Roman" w:hAnsi="Times New Roman" w:cs="Times New Roman"/>
          <w:sz w:val="24"/>
          <w:szCs w:val="24"/>
          <w:lang w:val="en-US" w:eastAsia="ru-RU"/>
        </w:rPr>
        <w:t>Eltern</w:t>
      </w:r>
      <w:r w:rsidRPr="00881E50">
        <w:rPr>
          <w:rFonts w:ascii="Times New Roman" w:eastAsia="Times New Roman" w:hAnsi="Times New Roman" w:cs="Times New Roman"/>
          <w:sz w:val="24"/>
          <w:szCs w:val="24"/>
          <w:lang w:eastAsia="ru-RU"/>
        </w:rPr>
        <w:t>?</w:t>
      </w:r>
    </w:p>
    <w:p w:rsidR="00145329" w:rsidRPr="00AF49E0" w:rsidRDefault="00145329" w:rsidP="00171462">
      <w:pPr>
        <w:spacing w:after="0"/>
        <w:ind w:firstLine="709"/>
        <w:jc w:val="both"/>
        <w:rPr>
          <w:rFonts w:ascii="Times New Roman" w:eastAsia="Times New Roman" w:hAnsi="Times New Roman" w:cs="Times New Roman"/>
          <w:b/>
          <w:sz w:val="24"/>
          <w:szCs w:val="24"/>
          <w:lang w:eastAsia="ru-RU"/>
        </w:rPr>
      </w:pPr>
      <w:r w:rsidRPr="00145329">
        <w:rPr>
          <w:rFonts w:ascii="Times New Roman" w:eastAsia="Times New Roman" w:hAnsi="Times New Roman" w:cs="Times New Roman"/>
          <w:b/>
          <w:bCs/>
          <w:spacing w:val="-7"/>
          <w:sz w:val="24"/>
          <w:szCs w:val="24"/>
          <w:lang w:val="en-US" w:eastAsia="ru-RU"/>
        </w:rPr>
        <w:t>  </w:t>
      </w:r>
      <w:r w:rsidRPr="00AF49E0">
        <w:rPr>
          <w:rFonts w:ascii="Times New Roman" w:eastAsia="Times New Roman" w:hAnsi="Times New Roman" w:cs="Times New Roman"/>
          <w:b/>
          <w:bCs/>
          <w:iCs/>
          <w:sz w:val="24"/>
          <w:szCs w:val="24"/>
          <w:lang w:val="en-US" w:eastAsia="ru-RU"/>
        </w:rPr>
        <w:t>IV</w:t>
      </w:r>
      <w:r w:rsidRPr="00AF49E0">
        <w:rPr>
          <w:rFonts w:ascii="Times New Roman" w:eastAsia="Times New Roman" w:hAnsi="Times New Roman" w:cs="Times New Roman"/>
          <w:b/>
          <w:bCs/>
          <w:iCs/>
          <w:sz w:val="24"/>
          <w:szCs w:val="24"/>
          <w:lang w:eastAsia="ru-RU"/>
        </w:rPr>
        <w:t>.</w:t>
      </w:r>
      <w:r w:rsidRPr="00AF49E0">
        <w:rPr>
          <w:rFonts w:ascii="Times New Roman" w:eastAsia="Times New Roman" w:hAnsi="Times New Roman" w:cs="Times New Roman"/>
          <w:b/>
          <w:sz w:val="24"/>
          <w:szCs w:val="24"/>
          <w:lang w:eastAsia="ru-RU"/>
        </w:rPr>
        <w:t>Ознакомьтесь с содержанием предлагаемого текста и выполните послетекстовые задания:</w:t>
      </w:r>
    </w:p>
    <w:p w:rsidR="00145329" w:rsidRPr="00491E1C" w:rsidRDefault="00145329" w:rsidP="00145329">
      <w:pPr>
        <w:spacing w:after="0" w:line="240" w:lineRule="auto"/>
        <w:jc w:val="center"/>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b/>
          <w:bCs/>
          <w:i/>
          <w:iCs/>
          <w:sz w:val="24"/>
          <w:szCs w:val="24"/>
          <w:lang w:val="de-DE" w:eastAsia="ru-RU"/>
        </w:rPr>
        <w:t>Ferien in Frankreich</w:t>
      </w:r>
      <w:r w:rsidRPr="00491E1C">
        <w:rPr>
          <w:rFonts w:ascii="Times New Roman" w:eastAsia="Times New Roman" w:hAnsi="Times New Roman" w:cs="Times New Roman"/>
          <w:sz w:val="24"/>
          <w:szCs w:val="24"/>
          <w:lang w:val="de-DE" w:eastAsia="ru-RU"/>
        </w:rPr>
        <w:t>.</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Hallo ! Ich bin Peter Dietrich, ich bin dreizehn Jahre alt und lebe in Stuttgart mit meinen Eltern. Sie heißen Mark und Christina. Ich, ein Freund, Tom, und meine Eltern sind letzten Sommer in den Urlaub nach Nizza gefahren. Der Aufenthalt war wunderbar.</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Am 3. Juli sind wir mit dem Auto weggefahren. Wie gesagt, wir waren zu viert im Auto. Meine Eltern besitzen einen BMW. Naja, die Reise war zwar lang, aber es lohnte sich, denn die Landschaften Frankreichs waren so schön. Nach 13 oder 14 Stunden kamen wir schließlich in Nizza an. So eine schöne Stadt hatte ich noch nie gesehen. Meine Eltern waren schon mal dort und hatten mir davon schon erzählt. Ich glaubte kaum, was sie mir sagten, aber jetzt finde ich, war es nur die Realität. Also, wir sind direkt ans Meer gefahren, weil ich natürlich das Mittelmeer noch nie gesehen hatte. Der Sand war heiß, die Sonne schien, es gab viele Leute auf dem Strand. Die Ferien hatten von diesem Moment an angefangen.</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Danach sind wir in unsere Wohnung gefahren. Sie lag ungefähr 1 km weit entfernt vom Meer. Das war sehr praktisch, denn man konnte dort zu Fuß hingehen und brauchte kein Auto. In der Woche gingen wir jeden Tag mit meinem Freund baden, denn wir wollten davon profitieren. Der Sand war ganz heiß, die Sonne schien und das Meer war sehr ruhig. Meine Eltern kamen eine Stunde später nach, weil sie sich ausruhen wollten. Sie mögen eigentlich Sonnenbäder nicht sehr und freuen sich eher über die Besichtigung eines historischen Monuments oder so etwas. Ich finde das natürlich langweilig und mag lieber spielen.</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Abends fanden viele Ausstellungen, Ereignisse, Konzerte statt. Es gab sogar ein Konzert von Yannick Noah. Ich kann fast kein Französisch, aber ich fand seine Lieder richtig gut. Meine Eltern waren nicht derselben Meinung und mögen lieber die Beatles oder Queen, was auch verständlich ist. Ansonsten nahmen wir auch an Zaubereien teil. Der Zauberer war sehr begabt und ich sagte mir, dass ich später gerne Zauberer werden möchte. Das war der schönste Abend der ganzen Ferien. Bevor wir ins Bett gingen, kauften uns meine Eltern ein Eis. Es schmeckte besser als in unserer Stadt.</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Woche neigte sich dem Ende zu und ich wünschte mir, dass wir dort noch eine weitere Woche bleiben könnten, aber das war's. Wir mussten nach Hause zurückfahren und die Ferien waren vorbei.</w:t>
      </w:r>
    </w:p>
    <w:p w:rsidR="00145329" w:rsidRPr="00491E1C" w:rsidRDefault="00145329" w:rsidP="00145329">
      <w:pPr>
        <w:spacing w:after="0" w:line="240" w:lineRule="auto"/>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en-US" w:eastAsia="ru-RU"/>
        </w:rPr>
        <w:t> </w:t>
      </w:r>
    </w:p>
    <w:p w:rsidR="00145329" w:rsidRPr="001828A6" w:rsidRDefault="00145329" w:rsidP="00145329">
      <w:pPr>
        <w:spacing w:before="7" w:after="200" w:line="240" w:lineRule="auto"/>
        <w:ind w:right="22"/>
        <w:jc w:val="both"/>
        <w:rPr>
          <w:rFonts w:ascii="Times New Roman" w:eastAsia="Times New Roman" w:hAnsi="Times New Roman" w:cs="Times New Roman"/>
          <w:b/>
          <w:sz w:val="24"/>
          <w:szCs w:val="24"/>
          <w:lang w:eastAsia="ru-RU"/>
        </w:rPr>
      </w:pPr>
      <w:r w:rsidRPr="00F80ED7">
        <w:rPr>
          <w:rFonts w:ascii="Times New Roman" w:eastAsia="Times New Roman" w:hAnsi="Times New Roman" w:cs="Times New Roman"/>
          <w:b/>
          <w:bCs/>
          <w:iCs/>
          <w:sz w:val="24"/>
          <w:szCs w:val="24"/>
          <w:lang w:val="en-US" w:eastAsia="ru-RU"/>
        </w:rPr>
        <w:lastRenderedPageBreak/>
        <w:t>V</w:t>
      </w:r>
      <w:r w:rsidRPr="00F80ED7">
        <w:rPr>
          <w:rFonts w:ascii="Times New Roman" w:eastAsia="Times New Roman" w:hAnsi="Times New Roman" w:cs="Times New Roman"/>
          <w:b/>
          <w:bCs/>
          <w:iCs/>
          <w:sz w:val="24"/>
          <w:szCs w:val="24"/>
          <w:lang w:eastAsia="ru-RU"/>
        </w:rPr>
        <w:t>.</w:t>
      </w:r>
      <w:r w:rsidRPr="00F80ED7">
        <w:rPr>
          <w:rFonts w:ascii="Times New Roman" w:eastAsia="Times New Roman" w:hAnsi="Times New Roman" w:cs="Times New Roman"/>
          <w:b/>
          <w:sz w:val="24"/>
          <w:szCs w:val="24"/>
          <w:lang w:eastAsia="ru-RU"/>
        </w:rPr>
        <w:t xml:space="preserve">Отметьте предложения, которые соответствуют содержанию текста буквой «r»(richtig), а предложения, которые не соответствуют </w:t>
      </w:r>
      <w:r w:rsidR="001828A6">
        <w:rPr>
          <w:rFonts w:ascii="Times New Roman" w:eastAsia="Times New Roman" w:hAnsi="Times New Roman" w:cs="Times New Roman"/>
          <w:b/>
          <w:sz w:val="24"/>
          <w:szCs w:val="24"/>
          <w:lang w:eastAsia="ru-RU"/>
        </w:rPr>
        <w:t>содержанию  буквой «f»(falsch).</w:t>
      </w:r>
    </w:p>
    <w:tbl>
      <w:tblPr>
        <w:tblW w:w="0" w:type="auto"/>
        <w:tblCellMar>
          <w:left w:w="0" w:type="dxa"/>
          <w:right w:w="0" w:type="dxa"/>
        </w:tblCellMar>
        <w:tblLook w:val="04A0" w:firstRow="1" w:lastRow="0" w:firstColumn="1" w:lastColumn="0" w:noHBand="0" w:noVBand="1"/>
      </w:tblPr>
      <w:tblGrid>
        <w:gridCol w:w="561"/>
        <w:gridCol w:w="7698"/>
        <w:gridCol w:w="1080"/>
      </w:tblGrid>
      <w:tr w:rsidR="00145329" w:rsidRPr="00491E1C" w:rsidTr="0095684F">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w:t>
            </w:r>
          </w:p>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9206"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Предложения</w:t>
            </w:r>
          </w:p>
        </w:tc>
        <w:tc>
          <w:tcPr>
            <w:tcW w:w="1134"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Richtig oder falsch?</w:t>
            </w:r>
          </w:p>
        </w:tc>
      </w:tr>
      <w:tr w:rsidR="00145329" w:rsidRPr="00491E1C"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eastAsia="ru-RU"/>
              </w:rPr>
            </w:pPr>
            <w:r w:rsidRPr="00491E1C">
              <w:rPr>
                <w:rFonts w:ascii="Times New Roman" w:eastAsia="Times New Roman" w:hAnsi="Times New Roman" w:cs="Times New Roman"/>
                <w:sz w:val="24"/>
                <w:szCs w:val="24"/>
                <w:lang w:val="de-DE" w:eastAsia="ru-RU"/>
              </w:rPr>
              <w:t>Der Erzähler heißt Tom.</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after="0" w:line="240" w:lineRule="auto"/>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seine Ferien nicht gemocht und will nicht mehr nach Frankreich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3</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Wohnung der Familie liegt so nah am Meer, dass sie zu Fuß ans Meer kamen.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Die Reise dauerte ungefähr 13 Stunden.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hatte am Anfang Angst vor dem Meer.</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In Urlaub mag Peter lieber besichtigen als ans Meer gehen.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2 Wochen haben die Ferien insgesamt gedauert.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8</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hat die Ferien toll gefunden, aber das Wetter war sehr schlecht.</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9</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 Peter mochte abends lieber zu Hause bleiben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95684F">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9206"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z w:val="24"/>
                <w:szCs w:val="24"/>
                <w:lang w:val="de-DE" w:eastAsia="ru-RU"/>
              </w:rPr>
              <w:t>Peter möchte später zum Beispiel als Zauberer arbeiten.</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145329" w:rsidRPr="0095684F" w:rsidRDefault="00145329" w:rsidP="00145329">
      <w:pPr>
        <w:spacing w:before="7" w:after="200" w:line="240" w:lineRule="auto"/>
        <w:ind w:right="22"/>
        <w:jc w:val="right"/>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i/>
          <w:iCs/>
          <w:spacing w:val="-7"/>
          <w:sz w:val="24"/>
          <w:szCs w:val="24"/>
          <w:lang w:val="en-US" w:eastAsia="ru-RU"/>
        </w:rPr>
        <w:t>               </w:t>
      </w:r>
      <w:r w:rsidRPr="00145329">
        <w:rPr>
          <w:rFonts w:ascii="Times New Roman" w:eastAsia="Times New Roman" w:hAnsi="Times New Roman" w:cs="Times New Roman"/>
          <w:i/>
          <w:iCs/>
          <w:spacing w:val="-7"/>
          <w:sz w:val="24"/>
          <w:szCs w:val="24"/>
          <w:lang w:val="en-US" w:eastAsia="ru-RU"/>
        </w:rPr>
        <w:t xml:space="preserve"> </w:t>
      </w:r>
      <w:r w:rsidRPr="00491E1C">
        <w:rPr>
          <w:rFonts w:ascii="Times New Roman" w:eastAsia="Times New Roman" w:hAnsi="Times New Roman" w:cs="Times New Roman"/>
          <w:i/>
          <w:iCs/>
          <w:spacing w:val="-7"/>
          <w:sz w:val="24"/>
          <w:szCs w:val="24"/>
          <w:lang w:val="en-US" w:eastAsia="ru-RU"/>
        </w:rPr>
        <w:t>                                                                                    </w:t>
      </w:r>
    </w:p>
    <w:p w:rsidR="00145329" w:rsidRPr="00F80ED7" w:rsidRDefault="00824B5B" w:rsidP="00145329">
      <w:pPr>
        <w:spacing w:before="7" w:after="200" w:line="240" w:lineRule="auto"/>
        <w:ind w:right="2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iCs/>
          <w:sz w:val="24"/>
          <w:szCs w:val="24"/>
          <w:lang w:val="en-US" w:eastAsia="ru-RU"/>
        </w:rPr>
        <w:t>V</w:t>
      </w:r>
      <w:r w:rsidR="00145329" w:rsidRPr="00F80ED7">
        <w:rPr>
          <w:rFonts w:ascii="Times New Roman" w:eastAsia="Times New Roman" w:hAnsi="Times New Roman" w:cs="Times New Roman"/>
          <w:b/>
          <w:bCs/>
          <w:iCs/>
          <w:sz w:val="24"/>
          <w:szCs w:val="24"/>
          <w:lang w:val="en-US" w:eastAsia="ru-RU"/>
        </w:rPr>
        <w:t>I</w:t>
      </w:r>
      <w:r w:rsidR="00145329" w:rsidRPr="00F80ED7">
        <w:rPr>
          <w:rFonts w:ascii="Times New Roman" w:eastAsia="Times New Roman" w:hAnsi="Times New Roman" w:cs="Times New Roman"/>
          <w:b/>
          <w:bCs/>
          <w:iCs/>
          <w:sz w:val="24"/>
          <w:szCs w:val="24"/>
          <w:lang w:eastAsia="ru-RU"/>
        </w:rPr>
        <w:t>.</w:t>
      </w:r>
      <w:r w:rsidR="00145329" w:rsidRPr="00F80ED7">
        <w:rPr>
          <w:rFonts w:ascii="Times New Roman" w:eastAsia="Times New Roman" w:hAnsi="Times New Roman" w:cs="Times New Roman"/>
          <w:b/>
          <w:sz w:val="24"/>
          <w:szCs w:val="24"/>
          <w:lang w:eastAsia="ru-RU"/>
        </w:rPr>
        <w:t>Ответьте на вопросы по содержанию текста. Ответы впишите в таблицу, в колонку 2.</w:t>
      </w:r>
    </w:p>
    <w:tbl>
      <w:tblPr>
        <w:tblW w:w="0" w:type="auto"/>
        <w:tblCellMar>
          <w:left w:w="0" w:type="dxa"/>
          <w:right w:w="0" w:type="dxa"/>
        </w:tblCellMar>
        <w:tblLook w:val="04A0" w:firstRow="1" w:lastRow="0" w:firstColumn="1" w:lastColumn="0" w:noHBand="0" w:noVBand="1"/>
      </w:tblPr>
      <w:tblGrid>
        <w:gridCol w:w="561"/>
        <w:gridCol w:w="4657"/>
        <w:gridCol w:w="4121"/>
      </w:tblGrid>
      <w:tr w:rsidR="00145329" w:rsidRPr="00491E1C" w:rsidTr="00434E5B">
        <w:trPr>
          <w:trHeight w:val="702"/>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w:t>
            </w:r>
          </w:p>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val="de-DE" w:eastAsia="ru-RU"/>
              </w:rPr>
              <w:t>п/п</w:t>
            </w:r>
          </w:p>
        </w:tc>
        <w:tc>
          <w:tcPr>
            <w:tcW w:w="4657"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Вопросы</w:t>
            </w:r>
          </w:p>
        </w:tc>
        <w:tc>
          <w:tcPr>
            <w:tcW w:w="4121"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b/>
                <w:bCs/>
                <w:spacing w:val="-7"/>
                <w:sz w:val="24"/>
                <w:szCs w:val="24"/>
                <w:lang w:eastAsia="ru-RU"/>
              </w:rPr>
              <w:t>                                 Ответы</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alt ist Peter Dietrich?</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2</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Wohin ist seine Familie letzten Sommer in den Urlaub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rPr>
          <w:trHeight w:val="919"/>
        </w:trPr>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3</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after="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Womit sind sie nach Frankreich gefahren?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4</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lange waren sie unterwegs?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5</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 hat</w:t>
            </w:r>
            <w:proofErr w:type="gramStart"/>
            <w:r w:rsidRPr="00491E1C">
              <w:rPr>
                <w:rFonts w:ascii="Times New Roman" w:eastAsia="Times New Roman" w:hAnsi="Times New Roman" w:cs="Times New Roman"/>
                <w:spacing w:val="-7"/>
                <w:sz w:val="24"/>
                <w:szCs w:val="24"/>
                <w:lang w:val="de-DE" w:eastAsia="ru-RU"/>
              </w:rPr>
              <w:t>  Peter</w:t>
            </w:r>
            <w:proofErr w:type="gramEnd"/>
            <w:r w:rsidRPr="00491E1C">
              <w:rPr>
                <w:rFonts w:ascii="Times New Roman" w:eastAsia="Times New Roman" w:hAnsi="Times New Roman" w:cs="Times New Roman"/>
                <w:spacing w:val="-7"/>
                <w:sz w:val="24"/>
                <w:szCs w:val="24"/>
                <w:lang w:val="de-DE" w:eastAsia="ru-RU"/>
              </w:rPr>
              <w:t xml:space="preserve"> seine Freizeit verbracht?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6</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Was hat die Familie abends besucht?</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7</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findet Peter französische Lieder?</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8</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Woran haben sie eines Abends teilgenommen?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lastRenderedPageBreak/>
              <w:t>9</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Wie war das Wetter während des Urlaubs?</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r w:rsidR="00145329" w:rsidRPr="00881E50" w:rsidTr="00434E5B">
        <w:tc>
          <w:tcPr>
            <w:tcW w:w="0" w:type="auto"/>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eastAsia="ru-RU"/>
              </w:rPr>
            </w:pPr>
            <w:r w:rsidRPr="00491E1C">
              <w:rPr>
                <w:rFonts w:ascii="Times New Roman" w:eastAsia="Times New Roman" w:hAnsi="Times New Roman" w:cs="Times New Roman"/>
                <w:spacing w:val="-7"/>
                <w:sz w:val="24"/>
                <w:szCs w:val="24"/>
                <w:lang w:val="de-DE" w:eastAsia="ru-RU"/>
              </w:rPr>
              <w:t>10</w:t>
            </w:r>
          </w:p>
        </w:tc>
        <w:tc>
          <w:tcPr>
            <w:tcW w:w="4657"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Hat die Reise den Jungen gefallen?</w:t>
            </w:r>
          </w:p>
        </w:tc>
        <w:tc>
          <w:tcPr>
            <w:tcW w:w="4121" w:type="dxa"/>
            <w:tcBorders>
              <w:top w:val="nil"/>
              <w:left w:val="nil"/>
              <w:bottom w:val="outset" w:sz="6" w:space="0" w:color="auto"/>
              <w:right w:val="outset" w:sz="6" w:space="0" w:color="auto"/>
            </w:tcBorders>
            <w:tcMar>
              <w:top w:w="0" w:type="dxa"/>
              <w:left w:w="108" w:type="dxa"/>
              <w:bottom w:w="0" w:type="dxa"/>
              <w:right w:w="108" w:type="dxa"/>
            </w:tcMar>
            <w:hideMark/>
          </w:tcPr>
          <w:p w:rsidR="00145329" w:rsidRPr="00491E1C" w:rsidRDefault="00145329" w:rsidP="0095684F">
            <w:pPr>
              <w:spacing w:before="7" w:after="200" w:line="240" w:lineRule="auto"/>
              <w:ind w:right="22"/>
              <w:jc w:val="both"/>
              <w:rPr>
                <w:rFonts w:ascii="Times New Roman" w:eastAsia="Times New Roman" w:hAnsi="Times New Roman" w:cs="Times New Roman"/>
                <w:sz w:val="24"/>
                <w:szCs w:val="24"/>
                <w:lang w:val="en-US" w:eastAsia="ru-RU"/>
              </w:rPr>
            </w:pPr>
            <w:r w:rsidRPr="00491E1C">
              <w:rPr>
                <w:rFonts w:ascii="Times New Roman" w:eastAsia="Times New Roman" w:hAnsi="Times New Roman" w:cs="Times New Roman"/>
                <w:spacing w:val="-7"/>
                <w:sz w:val="24"/>
                <w:szCs w:val="24"/>
                <w:lang w:val="de-DE" w:eastAsia="ru-RU"/>
              </w:rPr>
              <w:t> </w:t>
            </w:r>
          </w:p>
        </w:tc>
      </w:tr>
    </w:tbl>
    <w:p w:rsidR="00434E5B" w:rsidRPr="00434E5B" w:rsidRDefault="00824B5B" w:rsidP="00434E5B">
      <w:pPr>
        <w:shd w:val="clear" w:color="auto" w:fill="FFFFFF"/>
        <w:spacing w:after="150" w:line="330" w:lineRule="atLeast"/>
        <w:textAlignment w:val="baseline"/>
        <w:rPr>
          <w:ins w:id="54" w:author="Unknown"/>
          <w:rFonts w:ascii="Times New Roman" w:hAnsi="Times New Roman"/>
          <w:b/>
          <w:color w:val="000000"/>
          <w:sz w:val="24"/>
          <w:szCs w:val="24"/>
          <w:lang w:val="en-US" w:eastAsia="ru-RU"/>
        </w:rPr>
      </w:pPr>
      <w:r>
        <w:rPr>
          <w:rFonts w:ascii="Times New Roman" w:hAnsi="Times New Roman"/>
          <w:b/>
          <w:color w:val="000000"/>
          <w:sz w:val="24"/>
          <w:szCs w:val="24"/>
          <w:lang w:val="en-US" w:eastAsia="ru-RU"/>
        </w:rPr>
        <w:t>V</w:t>
      </w:r>
      <w:r w:rsidR="00434E5B">
        <w:rPr>
          <w:rFonts w:ascii="Times New Roman" w:hAnsi="Times New Roman"/>
          <w:b/>
          <w:color w:val="000000"/>
          <w:sz w:val="24"/>
          <w:szCs w:val="24"/>
          <w:lang w:val="en-US" w:eastAsia="ru-RU"/>
        </w:rPr>
        <w:t>II</w:t>
      </w:r>
      <w:r w:rsidR="00434E5B" w:rsidRPr="00434E5B">
        <w:rPr>
          <w:rFonts w:ascii="Times New Roman" w:hAnsi="Times New Roman"/>
          <w:b/>
          <w:color w:val="000000"/>
          <w:sz w:val="24"/>
          <w:szCs w:val="24"/>
          <w:lang w:eastAsia="ru-RU"/>
        </w:rPr>
        <w:t>.</w:t>
      </w:r>
      <w:ins w:id="55" w:author="Unknown">
        <w:r w:rsidR="00434E5B" w:rsidRPr="00434E5B">
          <w:rPr>
            <w:rFonts w:ascii="Times New Roman" w:hAnsi="Times New Roman"/>
            <w:b/>
            <w:color w:val="000000"/>
            <w:sz w:val="24"/>
            <w:szCs w:val="24"/>
            <w:lang w:eastAsia="ru-RU"/>
          </w:rPr>
          <w:t>Выпишите предложения в настоящем времени. Переведите</w:t>
        </w:r>
        <w:r w:rsidR="00434E5B" w:rsidRPr="00434E5B">
          <w:rPr>
            <w:rFonts w:ascii="Times New Roman" w:hAnsi="Times New Roman"/>
            <w:b/>
            <w:color w:val="000000"/>
            <w:sz w:val="24"/>
            <w:szCs w:val="24"/>
            <w:lang w:val="en-US" w:eastAsia="ru-RU"/>
          </w:rPr>
          <w:t>.</w:t>
        </w:r>
      </w:ins>
    </w:p>
    <w:p w:rsidR="00434E5B" w:rsidRPr="00434E5B" w:rsidRDefault="00434E5B" w:rsidP="00434E5B">
      <w:pPr>
        <w:shd w:val="clear" w:color="auto" w:fill="FFFFFF"/>
        <w:spacing w:after="0" w:line="330" w:lineRule="atLeast"/>
        <w:textAlignment w:val="baseline"/>
        <w:rPr>
          <w:ins w:id="56" w:author="Unknown"/>
          <w:rFonts w:ascii="Times New Roman" w:hAnsi="Times New Roman"/>
          <w:color w:val="000000"/>
          <w:sz w:val="24"/>
          <w:szCs w:val="24"/>
          <w:lang w:val="en-US" w:eastAsia="ru-RU"/>
        </w:rPr>
      </w:pPr>
      <w:ins w:id="57" w:author="Unknown">
        <w:r w:rsidRPr="00434E5B">
          <w:rPr>
            <w:rFonts w:ascii="Times New Roman" w:hAnsi="Times New Roman"/>
            <w:color w:val="000000"/>
            <w:sz w:val="24"/>
            <w:szCs w:val="24"/>
            <w:lang w:val="en-US" w:eastAsia="ru-RU"/>
          </w:rPr>
          <w:t xml:space="preserve">1. Meine Schwester </w:t>
        </w:r>
        <w:proofErr w:type="gramStart"/>
        <w:r w:rsidRPr="00434E5B">
          <w:rPr>
            <w:rFonts w:ascii="Times New Roman" w:hAnsi="Times New Roman"/>
            <w:color w:val="000000"/>
            <w:sz w:val="24"/>
            <w:szCs w:val="24"/>
            <w:lang w:val="en-US" w:eastAsia="ru-RU"/>
          </w:rPr>
          <w:t>ist</w:t>
        </w:r>
        <w:proofErr w:type="gramEnd"/>
        <w:r w:rsidRPr="00434E5B">
          <w:rPr>
            <w:rFonts w:ascii="Times New Roman" w:hAnsi="Times New Roman"/>
            <w:color w:val="000000"/>
            <w:sz w:val="24"/>
            <w:szCs w:val="24"/>
            <w:lang w:val="en-US" w:eastAsia="ru-RU"/>
          </w:rPr>
          <w:t xml:space="preserve"> als Physiker tätig.</w:t>
        </w:r>
      </w:ins>
    </w:p>
    <w:p w:rsidR="00434E5B" w:rsidRPr="00434E5B" w:rsidRDefault="00434E5B" w:rsidP="00434E5B">
      <w:pPr>
        <w:shd w:val="clear" w:color="auto" w:fill="FFFFFF"/>
        <w:spacing w:after="0" w:line="330" w:lineRule="atLeast"/>
        <w:textAlignment w:val="baseline"/>
        <w:rPr>
          <w:ins w:id="58" w:author="Unknown"/>
          <w:rFonts w:ascii="Times New Roman" w:hAnsi="Times New Roman"/>
          <w:color w:val="000000"/>
          <w:sz w:val="24"/>
          <w:szCs w:val="24"/>
          <w:lang w:val="en-US" w:eastAsia="ru-RU"/>
        </w:rPr>
      </w:pPr>
      <w:ins w:id="59" w:author="Unknown">
        <w:r w:rsidRPr="00434E5B">
          <w:rPr>
            <w:rFonts w:ascii="Times New Roman" w:hAnsi="Times New Roman"/>
            <w:color w:val="000000"/>
            <w:sz w:val="24"/>
            <w:szCs w:val="24"/>
            <w:lang w:val="en-US" w:eastAsia="ru-RU"/>
          </w:rPr>
          <w:t xml:space="preserve">2. Wann hat er die Aufgabe </w:t>
        </w:r>
        <w:proofErr w:type="gramStart"/>
        <w:r w:rsidRPr="00434E5B">
          <w:rPr>
            <w:rFonts w:ascii="Times New Roman" w:hAnsi="Times New Roman"/>
            <w:color w:val="000000"/>
            <w:sz w:val="24"/>
            <w:szCs w:val="24"/>
            <w:lang w:val="en-US" w:eastAsia="ru-RU"/>
          </w:rPr>
          <w:t>gemacht?</w:t>
        </w:r>
        <w:proofErr w:type="gramEnd"/>
      </w:ins>
    </w:p>
    <w:p w:rsidR="00434E5B" w:rsidRPr="00434E5B" w:rsidRDefault="00434E5B" w:rsidP="00434E5B">
      <w:pPr>
        <w:shd w:val="clear" w:color="auto" w:fill="FFFFFF"/>
        <w:spacing w:after="0" w:line="330" w:lineRule="atLeast"/>
        <w:textAlignment w:val="baseline"/>
        <w:rPr>
          <w:ins w:id="60" w:author="Unknown"/>
          <w:rFonts w:ascii="Times New Roman" w:hAnsi="Times New Roman"/>
          <w:color w:val="000000"/>
          <w:sz w:val="24"/>
          <w:szCs w:val="24"/>
          <w:lang w:val="en-US" w:eastAsia="ru-RU"/>
        </w:rPr>
      </w:pPr>
      <w:ins w:id="61" w:author="Unknown">
        <w:r w:rsidRPr="00434E5B">
          <w:rPr>
            <w:rFonts w:ascii="Times New Roman" w:hAnsi="Times New Roman"/>
            <w:color w:val="000000"/>
            <w:sz w:val="24"/>
            <w:szCs w:val="24"/>
            <w:lang w:val="en-US" w:eastAsia="ru-RU"/>
          </w:rPr>
          <w:t>3. In der Fachschule studieren wir viele Fächer.</w:t>
        </w:r>
      </w:ins>
    </w:p>
    <w:p w:rsidR="00434E5B" w:rsidRPr="00434E5B" w:rsidRDefault="00434E5B" w:rsidP="00434E5B">
      <w:pPr>
        <w:shd w:val="clear" w:color="auto" w:fill="FFFFFF"/>
        <w:spacing w:after="0" w:line="330" w:lineRule="atLeast"/>
        <w:textAlignment w:val="baseline"/>
        <w:rPr>
          <w:ins w:id="62" w:author="Unknown"/>
          <w:rFonts w:ascii="Times New Roman" w:hAnsi="Times New Roman"/>
          <w:color w:val="000000"/>
          <w:sz w:val="24"/>
          <w:szCs w:val="24"/>
          <w:lang w:val="en-US" w:eastAsia="ru-RU"/>
        </w:rPr>
      </w:pPr>
      <w:ins w:id="63" w:author="Unknown">
        <w:r w:rsidRPr="00434E5B">
          <w:rPr>
            <w:rFonts w:ascii="Times New Roman" w:hAnsi="Times New Roman"/>
            <w:color w:val="000000"/>
            <w:sz w:val="24"/>
            <w:szCs w:val="24"/>
            <w:lang w:val="en-US" w:eastAsia="ru-RU"/>
          </w:rPr>
          <w:t>4. Er kann diese Arbeit heute machen.</w:t>
        </w:r>
      </w:ins>
    </w:p>
    <w:p w:rsidR="00434E5B" w:rsidRPr="00434E5B" w:rsidRDefault="00434E5B" w:rsidP="00434E5B">
      <w:pPr>
        <w:shd w:val="clear" w:color="auto" w:fill="FFFFFF"/>
        <w:spacing w:after="0" w:line="330" w:lineRule="atLeast"/>
        <w:textAlignment w:val="baseline"/>
        <w:rPr>
          <w:ins w:id="64" w:author="Unknown"/>
          <w:rFonts w:ascii="Times New Roman" w:hAnsi="Times New Roman"/>
          <w:color w:val="000000"/>
          <w:sz w:val="24"/>
          <w:szCs w:val="24"/>
          <w:lang w:val="en-US" w:eastAsia="ru-RU"/>
        </w:rPr>
      </w:pPr>
      <w:ins w:id="65" w:author="Unknown">
        <w:r w:rsidRPr="00434E5B">
          <w:rPr>
            <w:rFonts w:ascii="Times New Roman" w:hAnsi="Times New Roman"/>
            <w:color w:val="000000"/>
            <w:sz w:val="24"/>
            <w:szCs w:val="24"/>
            <w:lang w:val="en-US" w:eastAsia="ru-RU"/>
          </w:rPr>
          <w:t>5. Das Haus wurde im letzten Jahr gebaut.</w:t>
        </w:r>
      </w:ins>
    </w:p>
    <w:p w:rsidR="00AF49E0" w:rsidRDefault="00434E5B" w:rsidP="00AF49E0">
      <w:pPr>
        <w:shd w:val="clear" w:color="auto" w:fill="FFFFFF"/>
        <w:spacing w:after="0" w:line="330" w:lineRule="atLeast"/>
        <w:textAlignment w:val="baseline"/>
        <w:rPr>
          <w:rFonts w:ascii="Times New Roman" w:hAnsi="Times New Roman"/>
          <w:color w:val="000000"/>
          <w:sz w:val="24"/>
          <w:szCs w:val="24"/>
          <w:lang w:val="en-US" w:eastAsia="ru-RU"/>
        </w:rPr>
      </w:pPr>
      <w:ins w:id="66" w:author="Unknown">
        <w:r w:rsidRPr="00434E5B">
          <w:rPr>
            <w:rFonts w:ascii="Times New Roman" w:hAnsi="Times New Roman"/>
            <w:color w:val="000000"/>
            <w:sz w:val="24"/>
            <w:szCs w:val="24"/>
            <w:lang w:val="en-US" w:eastAsia="ru-RU"/>
          </w:rPr>
          <w:t>6. Mein Freund Paul studiert im Fernstudium.</w:t>
        </w:r>
      </w:ins>
    </w:p>
    <w:p w:rsidR="00211CDF" w:rsidRPr="0095684F" w:rsidRDefault="00211CDF" w:rsidP="00AF49E0">
      <w:pPr>
        <w:shd w:val="clear" w:color="auto" w:fill="FFFFFF"/>
        <w:spacing w:after="0" w:line="330" w:lineRule="atLeast"/>
        <w:textAlignment w:val="baseline"/>
        <w:rPr>
          <w:rFonts w:ascii="Times New Roman" w:eastAsia="Times New Roman" w:hAnsi="Times New Roman" w:cs="Times New Roman"/>
          <w:b/>
          <w:bCs/>
          <w:sz w:val="28"/>
          <w:szCs w:val="28"/>
          <w:lang w:val="en-US" w:eastAsia="ru-RU"/>
        </w:rPr>
      </w:pPr>
    </w:p>
    <w:p w:rsidR="006C4E2B" w:rsidRPr="001828A6" w:rsidRDefault="006C4E2B" w:rsidP="001828A6">
      <w:pPr>
        <w:pStyle w:val="a7"/>
        <w:numPr>
          <w:ilvl w:val="0"/>
          <w:numId w:val="2"/>
        </w:numPr>
        <w:shd w:val="clear" w:color="auto" w:fill="FFFFFF"/>
        <w:spacing w:after="0" w:line="330" w:lineRule="atLeast"/>
        <w:textAlignment w:val="baseline"/>
        <w:rPr>
          <w:rFonts w:ascii="Times New Roman" w:hAnsi="Times New Roman" w:cs="Times New Roman"/>
          <w:b/>
          <w:sz w:val="28"/>
          <w:szCs w:val="28"/>
        </w:rPr>
      </w:pPr>
      <w:r w:rsidRPr="001828A6">
        <w:rPr>
          <w:rFonts w:ascii="Times New Roman" w:hAnsi="Times New Roman" w:cs="Times New Roman"/>
          <w:b/>
          <w:sz w:val="28"/>
          <w:szCs w:val="28"/>
        </w:rPr>
        <w:t>Перечень рекоме</w:t>
      </w:r>
      <w:r w:rsidR="001828A6" w:rsidRPr="001828A6">
        <w:rPr>
          <w:rFonts w:ascii="Times New Roman" w:hAnsi="Times New Roman" w:cs="Times New Roman"/>
          <w:b/>
          <w:sz w:val="28"/>
          <w:szCs w:val="28"/>
        </w:rPr>
        <w:t>ндуемой литературы для изучения</w:t>
      </w:r>
    </w:p>
    <w:p w:rsidR="001828A6" w:rsidRPr="001828A6" w:rsidRDefault="001828A6" w:rsidP="001828A6">
      <w:pPr>
        <w:pStyle w:val="a7"/>
        <w:shd w:val="clear" w:color="auto" w:fill="FFFFFF"/>
        <w:spacing w:after="0" w:line="330" w:lineRule="atLeast"/>
        <w:textAlignment w:val="baseline"/>
        <w:rPr>
          <w:rFonts w:ascii="Times New Roman" w:hAnsi="Times New Roman"/>
          <w:color w:val="000000"/>
          <w:sz w:val="24"/>
          <w:szCs w:val="24"/>
          <w:lang w:eastAsia="ru-RU"/>
        </w:rPr>
      </w:pPr>
    </w:p>
    <w:p w:rsidR="00A51FAF" w:rsidRPr="00A51FAF" w:rsidRDefault="00A51FAF" w:rsidP="00A51FAF">
      <w:pPr>
        <w:spacing w:after="0" w:line="240" w:lineRule="auto"/>
        <w:rPr>
          <w:rFonts w:ascii="Times New Roman" w:eastAsia="Times New Roman" w:hAnsi="Times New Roman" w:cs="Times New Roman"/>
          <w:b/>
          <w:sz w:val="28"/>
          <w:szCs w:val="28"/>
          <w:lang w:eastAsia="ru-RU"/>
        </w:rPr>
      </w:pPr>
      <w:r w:rsidRPr="00A51FAF">
        <w:rPr>
          <w:rFonts w:ascii="Times New Roman" w:eastAsia="Times New Roman" w:hAnsi="Times New Roman" w:cs="Times New Roman"/>
          <w:b/>
          <w:sz w:val="28"/>
          <w:szCs w:val="28"/>
          <w:lang w:eastAsia="ru-RU"/>
        </w:rPr>
        <w:t>Основные электронные издания</w:t>
      </w:r>
    </w:p>
    <w:p w:rsidR="00A51FAF" w:rsidRPr="00A51FAF" w:rsidRDefault="00A51FAF" w:rsidP="00A51FAF">
      <w:pPr>
        <w:spacing w:after="0" w:line="240" w:lineRule="auto"/>
        <w:rPr>
          <w:rFonts w:ascii="Times New Roman" w:eastAsia="Times New Roman" w:hAnsi="Times New Roman" w:cs="Times New Roman"/>
          <w:sz w:val="28"/>
          <w:szCs w:val="28"/>
          <w:lang w:eastAsia="ru-RU"/>
        </w:rPr>
      </w:pPr>
      <w:r w:rsidRPr="00A51FAF">
        <w:rPr>
          <w:rFonts w:ascii="Times New Roman" w:eastAsia="Times New Roman" w:hAnsi="Times New Roman" w:cs="Times New Roman"/>
          <w:sz w:val="28"/>
          <w:szCs w:val="28"/>
          <w:lang w:eastAsia="ru-RU"/>
        </w:rPr>
        <w:t xml:space="preserve">Васильева, М. М. Немецкий язык: туризм и гостиничное </w:t>
      </w:r>
      <w:r w:rsidR="0095684F" w:rsidRPr="00A51FAF">
        <w:rPr>
          <w:rFonts w:ascii="Times New Roman" w:eastAsia="Times New Roman" w:hAnsi="Times New Roman" w:cs="Times New Roman"/>
          <w:sz w:val="28"/>
          <w:szCs w:val="28"/>
          <w:lang w:eastAsia="ru-RU"/>
        </w:rPr>
        <w:t>дело:</w:t>
      </w:r>
      <w:r w:rsidRPr="00A51FAF">
        <w:rPr>
          <w:rFonts w:ascii="Times New Roman" w:eastAsia="Times New Roman" w:hAnsi="Times New Roman" w:cs="Times New Roman"/>
          <w:sz w:val="28"/>
          <w:szCs w:val="28"/>
          <w:lang w:eastAsia="ru-RU"/>
        </w:rPr>
        <w:t xml:space="preserve"> учебник / М.М. Васильева, М.А. Васильева.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2023. — 302 с. — (Среднее профессиональное образование). - ISBN 978-5-16-015238-7. - </w:t>
      </w:r>
      <w:r w:rsidR="0095684F" w:rsidRPr="00A51FAF">
        <w:rPr>
          <w:rFonts w:ascii="Times New Roman" w:eastAsia="Times New Roman" w:hAnsi="Times New Roman" w:cs="Times New Roman"/>
          <w:sz w:val="28"/>
          <w:szCs w:val="28"/>
          <w:lang w:eastAsia="ru-RU"/>
        </w:rPr>
        <w:t>Текст:</w:t>
      </w:r>
      <w:r w:rsidRPr="00A51FAF">
        <w:rPr>
          <w:rFonts w:ascii="Times New Roman" w:eastAsia="Times New Roman" w:hAnsi="Times New Roman" w:cs="Times New Roman"/>
          <w:sz w:val="28"/>
          <w:szCs w:val="28"/>
          <w:lang w:eastAsia="ru-RU"/>
        </w:rPr>
        <w:t xml:space="preserve"> электронный. - URL: https://znanium.com/catalog/product/– Режим доступа: по подписке.</w:t>
      </w:r>
    </w:p>
    <w:p w:rsidR="00A51FAF" w:rsidRPr="00A51FAF" w:rsidRDefault="00A51FAF" w:rsidP="00A51FAF">
      <w:pPr>
        <w:spacing w:after="0" w:line="240" w:lineRule="auto"/>
        <w:rPr>
          <w:rFonts w:ascii="Times New Roman" w:eastAsia="Times New Roman" w:hAnsi="Times New Roman" w:cs="Times New Roman"/>
          <w:b/>
          <w:sz w:val="28"/>
          <w:szCs w:val="28"/>
          <w:lang w:eastAsia="ru-RU"/>
        </w:rPr>
      </w:pPr>
      <w:r w:rsidRPr="00A51FAF">
        <w:rPr>
          <w:rFonts w:ascii="Times New Roman" w:eastAsia="Times New Roman" w:hAnsi="Times New Roman" w:cs="Times New Roman"/>
          <w:b/>
          <w:sz w:val="28"/>
          <w:szCs w:val="28"/>
          <w:lang w:eastAsia="ru-RU"/>
        </w:rPr>
        <w:t>Дополнительные источники:</w:t>
      </w:r>
    </w:p>
    <w:p w:rsidR="00A51FAF" w:rsidRPr="00A51FAF" w:rsidRDefault="00A51FAF" w:rsidP="00A51FAF">
      <w:pPr>
        <w:spacing w:after="0" w:line="240" w:lineRule="auto"/>
        <w:rPr>
          <w:rFonts w:ascii="Times New Roman" w:eastAsia="Times New Roman" w:hAnsi="Times New Roman" w:cs="Times New Roman"/>
          <w:sz w:val="28"/>
          <w:szCs w:val="28"/>
          <w:lang w:eastAsia="ru-RU"/>
        </w:rPr>
      </w:pPr>
      <w:r w:rsidRPr="00A51FAF">
        <w:rPr>
          <w:rFonts w:ascii="Times New Roman" w:eastAsia="Times New Roman" w:hAnsi="Times New Roman" w:cs="Times New Roman"/>
          <w:sz w:val="28"/>
          <w:szCs w:val="28"/>
          <w:lang w:eastAsia="ru-RU"/>
        </w:rPr>
        <w:t xml:space="preserve">Акиншина, И. Б. Немецкий </w:t>
      </w:r>
      <w:r w:rsidR="0095684F" w:rsidRPr="00A51FAF">
        <w:rPr>
          <w:rFonts w:ascii="Times New Roman" w:eastAsia="Times New Roman" w:hAnsi="Times New Roman" w:cs="Times New Roman"/>
          <w:sz w:val="28"/>
          <w:szCs w:val="28"/>
          <w:lang w:eastAsia="ru-RU"/>
        </w:rPr>
        <w:t>язык:</w:t>
      </w:r>
      <w:r w:rsidRPr="00A51FAF">
        <w:rPr>
          <w:rFonts w:ascii="Times New Roman" w:eastAsia="Times New Roman" w:hAnsi="Times New Roman" w:cs="Times New Roman"/>
          <w:sz w:val="28"/>
          <w:szCs w:val="28"/>
          <w:lang w:eastAsia="ru-RU"/>
        </w:rPr>
        <w:t xml:space="preserve"> учебник / И.Б. Акиншина, Л.Н. Мирошниченко. — </w:t>
      </w:r>
      <w:r w:rsidR="0095684F" w:rsidRPr="00A51FAF">
        <w:rPr>
          <w:rFonts w:ascii="Times New Roman" w:eastAsia="Times New Roman" w:hAnsi="Times New Roman" w:cs="Times New Roman"/>
          <w:sz w:val="28"/>
          <w:szCs w:val="28"/>
          <w:lang w:eastAsia="ru-RU"/>
        </w:rPr>
        <w:t>Москва:</w:t>
      </w:r>
      <w:r w:rsidRPr="00A51FAF">
        <w:rPr>
          <w:rFonts w:ascii="Times New Roman" w:eastAsia="Times New Roman" w:hAnsi="Times New Roman" w:cs="Times New Roman"/>
          <w:sz w:val="28"/>
          <w:szCs w:val="28"/>
          <w:lang w:eastAsia="ru-RU"/>
        </w:rPr>
        <w:t xml:space="preserve"> ИНФРА-М, 2024. — 247 с. — (Среднее профессиональное образование). - ISBN 978-5-16-015998-0. - </w:t>
      </w:r>
      <w:r w:rsidR="0095684F" w:rsidRPr="00A51FAF">
        <w:rPr>
          <w:rFonts w:ascii="Times New Roman" w:eastAsia="Times New Roman" w:hAnsi="Times New Roman" w:cs="Times New Roman"/>
          <w:sz w:val="28"/>
          <w:szCs w:val="28"/>
          <w:lang w:eastAsia="ru-RU"/>
        </w:rPr>
        <w:t>Текст:</w:t>
      </w:r>
      <w:r w:rsidRPr="00A51FAF">
        <w:rPr>
          <w:rFonts w:ascii="Times New Roman" w:eastAsia="Times New Roman" w:hAnsi="Times New Roman" w:cs="Times New Roman"/>
          <w:sz w:val="28"/>
          <w:szCs w:val="28"/>
          <w:lang w:eastAsia="ru-RU"/>
        </w:rPr>
        <w:t xml:space="preserve"> электронный. - URL: https://znanium.com/catalog/product/2076901 (дата обращения: 08.11.2023). – Режим доступа: по подписке.</w:t>
      </w:r>
    </w:p>
    <w:p w:rsidR="00A51FAF" w:rsidRPr="00A51FAF" w:rsidRDefault="00A51FAF" w:rsidP="00A51FAF">
      <w:pPr>
        <w:spacing w:after="0" w:line="240" w:lineRule="auto"/>
        <w:rPr>
          <w:rFonts w:ascii="Times New Roman" w:eastAsia="Times New Roman" w:hAnsi="Times New Roman" w:cs="Times New Roman"/>
          <w:sz w:val="24"/>
          <w:szCs w:val="24"/>
          <w:lang w:eastAsia="ru-RU"/>
        </w:rPr>
      </w:pPr>
    </w:p>
    <w:p w:rsidR="00A51FAF" w:rsidRDefault="00A51FAF"/>
    <w:p w:rsidR="00A51FAF" w:rsidRDefault="00A51FAF"/>
    <w:sectPr w:rsidR="00A51FAF" w:rsidSect="003F65CF">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688" w:rsidRDefault="00870688" w:rsidP="00A51FAF">
      <w:pPr>
        <w:spacing w:after="0" w:line="240" w:lineRule="auto"/>
      </w:pPr>
      <w:r>
        <w:separator/>
      </w:r>
    </w:p>
  </w:endnote>
  <w:endnote w:type="continuationSeparator" w:id="0">
    <w:p w:rsidR="00870688" w:rsidRDefault="00870688" w:rsidP="00A51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5398816"/>
      <w:docPartObj>
        <w:docPartGallery w:val="Page Numbers (Bottom of Page)"/>
        <w:docPartUnique/>
      </w:docPartObj>
    </w:sdtPr>
    <w:sdtEndPr/>
    <w:sdtContent>
      <w:p w:rsidR="003F65CF" w:rsidRDefault="003F65CF">
        <w:pPr>
          <w:pStyle w:val="a5"/>
          <w:jc w:val="right"/>
        </w:pPr>
        <w:r>
          <w:fldChar w:fldCharType="begin"/>
        </w:r>
        <w:r>
          <w:instrText>PAGE   \* MERGEFORMAT</w:instrText>
        </w:r>
        <w:r>
          <w:fldChar w:fldCharType="separate"/>
        </w:r>
        <w:r w:rsidR="00881E50">
          <w:rPr>
            <w:noProof/>
          </w:rPr>
          <w:t>4</w:t>
        </w:r>
        <w:r>
          <w:fldChar w:fldCharType="end"/>
        </w:r>
      </w:p>
    </w:sdtContent>
  </w:sdt>
  <w:p w:rsidR="003F65CF" w:rsidRDefault="003F65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688" w:rsidRDefault="00870688" w:rsidP="00A51FAF">
      <w:pPr>
        <w:spacing w:after="0" w:line="240" w:lineRule="auto"/>
      </w:pPr>
      <w:r>
        <w:separator/>
      </w:r>
    </w:p>
  </w:footnote>
  <w:footnote w:type="continuationSeparator" w:id="0">
    <w:p w:rsidR="00870688" w:rsidRDefault="00870688" w:rsidP="00A51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76F55"/>
    <w:multiLevelType w:val="hybridMultilevel"/>
    <w:tmpl w:val="002A95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4E33BD"/>
    <w:multiLevelType w:val="hybridMultilevel"/>
    <w:tmpl w:val="5336D5D6"/>
    <w:lvl w:ilvl="0" w:tplc="33746AF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21CE1744"/>
    <w:multiLevelType w:val="hybridMultilevel"/>
    <w:tmpl w:val="10A04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C82154"/>
    <w:multiLevelType w:val="hybridMultilevel"/>
    <w:tmpl w:val="6728D040"/>
    <w:lvl w:ilvl="0" w:tplc="986E638C">
      <w:start w:val="1"/>
      <w:numFmt w:val="upperRoman"/>
      <w:lvlText w:val="%1."/>
      <w:lvlJc w:val="left"/>
      <w:pPr>
        <w:ind w:left="143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2AD5302"/>
    <w:multiLevelType w:val="hybridMultilevel"/>
    <w:tmpl w:val="8946B1C8"/>
    <w:lvl w:ilvl="0" w:tplc="C596968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727B2666"/>
    <w:multiLevelType w:val="hybridMultilevel"/>
    <w:tmpl w:val="EF26363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6FB"/>
    <w:rsid w:val="0001672B"/>
    <w:rsid w:val="000440C5"/>
    <w:rsid w:val="000D1087"/>
    <w:rsid w:val="001053B5"/>
    <w:rsid w:val="00145329"/>
    <w:rsid w:val="00171462"/>
    <w:rsid w:val="001828A6"/>
    <w:rsid w:val="001C456D"/>
    <w:rsid w:val="001F5B43"/>
    <w:rsid w:val="00211CDF"/>
    <w:rsid w:val="00244EB8"/>
    <w:rsid w:val="003369AE"/>
    <w:rsid w:val="00342216"/>
    <w:rsid w:val="003476FB"/>
    <w:rsid w:val="003F65CF"/>
    <w:rsid w:val="00434E5B"/>
    <w:rsid w:val="00453EF9"/>
    <w:rsid w:val="00491E1C"/>
    <w:rsid w:val="004C631F"/>
    <w:rsid w:val="00507ACF"/>
    <w:rsid w:val="00540BDA"/>
    <w:rsid w:val="00553DFA"/>
    <w:rsid w:val="00555877"/>
    <w:rsid w:val="005648EC"/>
    <w:rsid w:val="0057150B"/>
    <w:rsid w:val="00602915"/>
    <w:rsid w:val="00695AB9"/>
    <w:rsid w:val="006C4E2B"/>
    <w:rsid w:val="007305DC"/>
    <w:rsid w:val="00733EDB"/>
    <w:rsid w:val="007650B2"/>
    <w:rsid w:val="007D7713"/>
    <w:rsid w:val="00815F46"/>
    <w:rsid w:val="00824B5B"/>
    <w:rsid w:val="00833140"/>
    <w:rsid w:val="00870688"/>
    <w:rsid w:val="00881E50"/>
    <w:rsid w:val="008823A0"/>
    <w:rsid w:val="00886130"/>
    <w:rsid w:val="009004F3"/>
    <w:rsid w:val="0095684F"/>
    <w:rsid w:val="009852A6"/>
    <w:rsid w:val="00A51FAF"/>
    <w:rsid w:val="00AF49E0"/>
    <w:rsid w:val="00B77E88"/>
    <w:rsid w:val="00C44603"/>
    <w:rsid w:val="00C51C42"/>
    <w:rsid w:val="00D47A36"/>
    <w:rsid w:val="00D8228F"/>
    <w:rsid w:val="00EA02B4"/>
    <w:rsid w:val="00F37CEE"/>
    <w:rsid w:val="00F53180"/>
    <w:rsid w:val="00F61C7E"/>
    <w:rsid w:val="00F80ED7"/>
    <w:rsid w:val="00FD1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chartTrackingRefBased/>
  <w15:docId w15:val="{AA85A465-AB2D-4165-B143-31ECB8DF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1FA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1FAF"/>
  </w:style>
  <w:style w:type="paragraph" w:styleId="a5">
    <w:name w:val="footer"/>
    <w:basedOn w:val="a"/>
    <w:link w:val="a6"/>
    <w:uiPriority w:val="99"/>
    <w:unhideWhenUsed/>
    <w:rsid w:val="00A51FA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1FAF"/>
  </w:style>
  <w:style w:type="paragraph" w:styleId="a7">
    <w:name w:val="List Paragraph"/>
    <w:basedOn w:val="a"/>
    <w:uiPriority w:val="34"/>
    <w:qFormat/>
    <w:rsid w:val="001F5B43"/>
    <w:pPr>
      <w:ind w:left="720"/>
      <w:contextualSpacing/>
    </w:pPr>
  </w:style>
  <w:style w:type="paragraph" w:styleId="a8">
    <w:name w:val="Normal (Web)"/>
    <w:basedOn w:val="a"/>
    <w:uiPriority w:val="99"/>
    <w:semiHidden/>
    <w:unhideWhenUsed/>
    <w:rsid w:val="00553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5p-input-wrapper">
    <w:name w:val="h5p-input-wrapper"/>
    <w:basedOn w:val="a0"/>
    <w:rsid w:val="00553DFA"/>
  </w:style>
  <w:style w:type="paragraph" w:customStyle="1" w:styleId="1">
    <w:name w:val="Без интервала1"/>
    <w:rsid w:val="00824B5B"/>
    <w:pPr>
      <w:spacing w:after="0" w:line="240" w:lineRule="auto"/>
    </w:pPr>
    <w:rPr>
      <w:rFonts w:ascii="Calibri" w:eastAsia="Times New Roman" w:hAnsi="Calibri" w:cs="Times New Roman"/>
    </w:rPr>
  </w:style>
  <w:style w:type="paragraph" w:customStyle="1" w:styleId="c1">
    <w:name w:val="c1"/>
    <w:basedOn w:val="a"/>
    <w:rsid w:val="00824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824B5B"/>
  </w:style>
  <w:style w:type="character" w:customStyle="1" w:styleId="c4">
    <w:name w:val="c4"/>
    <w:basedOn w:val="a0"/>
    <w:rsid w:val="00824B5B"/>
  </w:style>
  <w:style w:type="character" w:customStyle="1" w:styleId="c0">
    <w:name w:val="c0"/>
    <w:basedOn w:val="a0"/>
    <w:rsid w:val="00824B5B"/>
  </w:style>
  <w:style w:type="paragraph" w:styleId="a9">
    <w:name w:val="No Spacing"/>
    <w:uiPriority w:val="1"/>
    <w:qFormat/>
    <w:rsid w:val="00870688"/>
    <w:pPr>
      <w:spacing w:after="0" w:line="240" w:lineRule="auto"/>
    </w:pPr>
  </w:style>
  <w:style w:type="table" w:styleId="aa">
    <w:name w:val="Table Grid"/>
    <w:basedOn w:val="a1"/>
    <w:uiPriority w:val="59"/>
    <w:rsid w:val="0087068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
    <w:rsid w:val="007650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142670">
      <w:bodyDiv w:val="1"/>
      <w:marLeft w:val="0"/>
      <w:marRight w:val="0"/>
      <w:marTop w:val="0"/>
      <w:marBottom w:val="0"/>
      <w:divBdr>
        <w:top w:val="none" w:sz="0" w:space="0" w:color="auto"/>
        <w:left w:val="none" w:sz="0" w:space="0" w:color="auto"/>
        <w:bottom w:val="none" w:sz="0" w:space="0" w:color="auto"/>
        <w:right w:val="none" w:sz="0" w:space="0" w:color="auto"/>
      </w:divBdr>
    </w:div>
    <w:div w:id="471366358">
      <w:bodyDiv w:val="1"/>
      <w:marLeft w:val="0"/>
      <w:marRight w:val="0"/>
      <w:marTop w:val="0"/>
      <w:marBottom w:val="0"/>
      <w:divBdr>
        <w:top w:val="none" w:sz="0" w:space="0" w:color="auto"/>
        <w:left w:val="none" w:sz="0" w:space="0" w:color="auto"/>
        <w:bottom w:val="none" w:sz="0" w:space="0" w:color="auto"/>
        <w:right w:val="none" w:sz="0" w:space="0" w:color="auto"/>
      </w:divBdr>
    </w:div>
    <w:div w:id="818886220">
      <w:bodyDiv w:val="1"/>
      <w:marLeft w:val="0"/>
      <w:marRight w:val="0"/>
      <w:marTop w:val="0"/>
      <w:marBottom w:val="0"/>
      <w:divBdr>
        <w:top w:val="none" w:sz="0" w:space="0" w:color="auto"/>
        <w:left w:val="none" w:sz="0" w:space="0" w:color="auto"/>
        <w:bottom w:val="none" w:sz="0" w:space="0" w:color="auto"/>
        <w:right w:val="none" w:sz="0" w:space="0" w:color="auto"/>
      </w:divBdr>
    </w:div>
    <w:div w:id="929312334">
      <w:bodyDiv w:val="1"/>
      <w:marLeft w:val="0"/>
      <w:marRight w:val="0"/>
      <w:marTop w:val="0"/>
      <w:marBottom w:val="0"/>
      <w:divBdr>
        <w:top w:val="none" w:sz="0" w:space="0" w:color="auto"/>
        <w:left w:val="none" w:sz="0" w:space="0" w:color="auto"/>
        <w:bottom w:val="none" w:sz="0" w:space="0" w:color="auto"/>
        <w:right w:val="none" w:sz="0" w:space="0" w:color="auto"/>
      </w:divBdr>
    </w:div>
    <w:div w:id="1092318569">
      <w:bodyDiv w:val="1"/>
      <w:marLeft w:val="0"/>
      <w:marRight w:val="0"/>
      <w:marTop w:val="0"/>
      <w:marBottom w:val="0"/>
      <w:divBdr>
        <w:top w:val="none" w:sz="0" w:space="0" w:color="auto"/>
        <w:left w:val="none" w:sz="0" w:space="0" w:color="auto"/>
        <w:bottom w:val="none" w:sz="0" w:space="0" w:color="auto"/>
        <w:right w:val="none" w:sz="0" w:space="0" w:color="auto"/>
      </w:divBdr>
    </w:div>
    <w:div w:id="1176070089">
      <w:bodyDiv w:val="1"/>
      <w:marLeft w:val="0"/>
      <w:marRight w:val="0"/>
      <w:marTop w:val="0"/>
      <w:marBottom w:val="0"/>
      <w:divBdr>
        <w:top w:val="none" w:sz="0" w:space="0" w:color="auto"/>
        <w:left w:val="none" w:sz="0" w:space="0" w:color="auto"/>
        <w:bottom w:val="none" w:sz="0" w:space="0" w:color="auto"/>
        <w:right w:val="none" w:sz="0" w:space="0" w:color="auto"/>
      </w:divBdr>
    </w:div>
    <w:div w:id="1464810040">
      <w:bodyDiv w:val="1"/>
      <w:marLeft w:val="0"/>
      <w:marRight w:val="0"/>
      <w:marTop w:val="0"/>
      <w:marBottom w:val="0"/>
      <w:divBdr>
        <w:top w:val="none" w:sz="0" w:space="0" w:color="auto"/>
        <w:left w:val="none" w:sz="0" w:space="0" w:color="auto"/>
        <w:bottom w:val="none" w:sz="0" w:space="0" w:color="auto"/>
        <w:right w:val="none" w:sz="0" w:space="0" w:color="auto"/>
      </w:divBdr>
    </w:div>
    <w:div w:id="1722629841">
      <w:bodyDiv w:val="1"/>
      <w:marLeft w:val="0"/>
      <w:marRight w:val="0"/>
      <w:marTop w:val="0"/>
      <w:marBottom w:val="0"/>
      <w:divBdr>
        <w:top w:val="none" w:sz="0" w:space="0" w:color="auto"/>
        <w:left w:val="none" w:sz="0" w:space="0" w:color="auto"/>
        <w:bottom w:val="none" w:sz="0" w:space="0" w:color="auto"/>
        <w:right w:val="none" w:sz="0" w:space="0" w:color="auto"/>
      </w:divBdr>
    </w:div>
    <w:div w:id="1785731116">
      <w:bodyDiv w:val="1"/>
      <w:marLeft w:val="0"/>
      <w:marRight w:val="0"/>
      <w:marTop w:val="0"/>
      <w:marBottom w:val="0"/>
      <w:divBdr>
        <w:top w:val="none" w:sz="0" w:space="0" w:color="auto"/>
        <w:left w:val="none" w:sz="0" w:space="0" w:color="auto"/>
        <w:bottom w:val="none" w:sz="0" w:space="0" w:color="auto"/>
        <w:right w:val="none" w:sz="0" w:space="0" w:color="auto"/>
      </w:divBdr>
    </w:div>
    <w:div w:id="190814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5" Type="http://schemas.openxmlformats.org/officeDocument/2006/relationships/webSettings" Target="webSettings.xml"/><Relationship Id="rId15" Type="http://schemas.openxmlformats.org/officeDocument/2006/relationships/control" Target="activeX/activeX7.xml"/><Relationship Id="rId10" Type="http://schemas.openxmlformats.org/officeDocument/2006/relationships/control" Target="activeX/activeX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7265E-50C5-428C-AD53-5358DFE03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30</Pages>
  <Words>8821</Words>
  <Characters>50284</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dcterms:created xsi:type="dcterms:W3CDTF">2023-11-10T12:04:00Z</dcterms:created>
  <dcterms:modified xsi:type="dcterms:W3CDTF">2024-10-31T11:58:00Z</dcterms:modified>
</cp:coreProperties>
</file>